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A528EC" w:rsidRDefault="009A217B">
      <w:pPr>
        <w:jc w:val="center"/>
        <w:rPr>
          <w:rFonts w:ascii="Times New Roman" w:hAnsi="Times New Roman" w:cs="Times New Roman"/>
          <w:b/>
          <w:sz w:val="32"/>
          <w:szCs w:val="32"/>
        </w:rPr>
      </w:pPr>
      <w:bookmarkStart w:id="0" w:name="bookmark=id.gjdgxs" w:colFirst="0" w:colLast="0"/>
      <w:bookmarkEnd w:id="0"/>
      <w:r>
        <w:rPr>
          <w:rFonts w:ascii="Times New Roman" w:hAnsi="Times New Roman" w:cs="Times New Roman"/>
          <w:b/>
          <w:noProof/>
          <w:sz w:val="32"/>
          <w:szCs w:val="32"/>
        </w:rPr>
        <w:drawing>
          <wp:inline distT="0" distB="0" distL="0" distR="0" wp14:anchorId="64EE4255" wp14:editId="07777777">
            <wp:extent cx="1623060" cy="1600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1623060" cy="1600200"/>
                    </a:xfrm>
                    <a:prstGeom prst="rect">
                      <a:avLst/>
                    </a:prstGeom>
                    <a:ln/>
                  </pic:spPr>
                </pic:pic>
              </a:graphicData>
            </a:graphic>
          </wp:inline>
        </w:drawing>
      </w:r>
    </w:p>
    <w:p w14:paraId="0A37501D" w14:textId="77777777" w:rsidR="00A528EC" w:rsidRDefault="00A528EC">
      <w:pPr>
        <w:jc w:val="center"/>
        <w:rPr>
          <w:rFonts w:ascii="Times New Roman" w:hAnsi="Times New Roman" w:cs="Times New Roman"/>
          <w:b/>
          <w:sz w:val="32"/>
          <w:szCs w:val="32"/>
        </w:rPr>
      </w:pPr>
    </w:p>
    <w:p w14:paraId="2136163C" w14:textId="77777777" w:rsidR="00A528EC" w:rsidRDefault="009A217B">
      <w:pPr>
        <w:jc w:val="center"/>
        <w:rPr>
          <w:rFonts w:ascii="Calibri" w:eastAsia="Calibri" w:hAnsi="Calibri" w:cs="Calibri"/>
          <w:b/>
          <w:sz w:val="48"/>
          <w:szCs w:val="48"/>
        </w:rPr>
      </w:pPr>
      <w:r>
        <w:rPr>
          <w:rFonts w:ascii="Calibri" w:eastAsia="Calibri" w:hAnsi="Calibri" w:cs="Calibri"/>
          <w:b/>
          <w:sz w:val="48"/>
          <w:szCs w:val="48"/>
        </w:rPr>
        <w:t>STATE OF INDIANA</w:t>
      </w:r>
    </w:p>
    <w:p w14:paraId="5DAB6C7B" w14:textId="77777777" w:rsidR="00A528EC" w:rsidRDefault="00A528EC">
      <w:pPr>
        <w:jc w:val="center"/>
        <w:rPr>
          <w:rFonts w:ascii="Calibri" w:eastAsia="Calibri" w:hAnsi="Calibri" w:cs="Calibri"/>
          <w:b/>
          <w:sz w:val="32"/>
          <w:szCs w:val="32"/>
        </w:rPr>
      </w:pPr>
    </w:p>
    <w:p w14:paraId="0ACE4442" w14:textId="55B182D8" w:rsidR="00A528EC" w:rsidRDefault="009A217B">
      <w:pPr>
        <w:jc w:val="center"/>
        <w:rPr>
          <w:rFonts w:ascii="Calibri" w:eastAsia="Calibri" w:hAnsi="Calibri" w:cs="Calibri"/>
          <w:b/>
          <w:color w:val="FF0000"/>
          <w:sz w:val="40"/>
          <w:szCs w:val="40"/>
        </w:rPr>
      </w:pPr>
      <w:r>
        <w:rPr>
          <w:rFonts w:ascii="Calibri" w:eastAsia="Calibri" w:hAnsi="Calibri" w:cs="Calibri"/>
          <w:b/>
          <w:sz w:val="40"/>
          <w:szCs w:val="40"/>
        </w:rPr>
        <w:t>Request for Services #24-7</w:t>
      </w:r>
      <w:r w:rsidR="00DE5549">
        <w:rPr>
          <w:rFonts w:ascii="Calibri" w:eastAsia="Calibri" w:hAnsi="Calibri" w:cs="Calibri"/>
          <w:b/>
          <w:sz w:val="40"/>
          <w:szCs w:val="40"/>
        </w:rPr>
        <w:t>7904</w:t>
      </w:r>
    </w:p>
    <w:p w14:paraId="02EB378F" w14:textId="77777777" w:rsidR="00A528EC" w:rsidRDefault="00A528EC">
      <w:pPr>
        <w:jc w:val="center"/>
        <w:rPr>
          <w:rFonts w:ascii="Calibri" w:eastAsia="Calibri" w:hAnsi="Calibri" w:cs="Calibri"/>
          <w:b/>
          <w:sz w:val="32"/>
          <w:szCs w:val="32"/>
        </w:rPr>
      </w:pPr>
    </w:p>
    <w:p w14:paraId="380ABBA4"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INDIANA DEPARTMENT OF ADMINISTRATION</w:t>
      </w:r>
    </w:p>
    <w:p w14:paraId="6A05A809" w14:textId="77777777" w:rsidR="00A528EC" w:rsidRDefault="00A528EC">
      <w:pPr>
        <w:jc w:val="center"/>
        <w:rPr>
          <w:rFonts w:ascii="Calibri" w:eastAsia="Calibri" w:hAnsi="Calibri" w:cs="Calibri"/>
          <w:b/>
          <w:sz w:val="32"/>
          <w:szCs w:val="32"/>
        </w:rPr>
      </w:pPr>
    </w:p>
    <w:p w14:paraId="3C994F46"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On Behalf Of</w:t>
      </w:r>
    </w:p>
    <w:p w14:paraId="094A6672" w14:textId="77777777" w:rsidR="00DE5549" w:rsidRPr="00DE5549" w:rsidRDefault="00DE5549" w:rsidP="00DE5549">
      <w:pPr>
        <w:widowControl/>
        <w:jc w:val="center"/>
        <w:rPr>
          <w:rFonts w:ascii="Garamond" w:eastAsia="Calibri" w:hAnsi="Garamond" w:cs="Times New Roman"/>
          <w:b/>
          <w:sz w:val="32"/>
          <w:szCs w:val="32"/>
          <w:lang w:val="sv-SE" w:eastAsia="en-US"/>
        </w:rPr>
      </w:pPr>
      <w:r w:rsidRPr="00DE5549">
        <w:rPr>
          <w:rFonts w:ascii="Garamond" w:eastAsia="Calibri" w:hAnsi="Garamond" w:cs="Times New Roman"/>
          <w:b/>
          <w:sz w:val="32"/>
          <w:szCs w:val="32"/>
          <w:lang w:val="sv-SE" w:eastAsia="en-US"/>
        </w:rPr>
        <w:t>Indiana Division of Disability and Rehabilitative Services (DDRS)</w:t>
      </w:r>
    </w:p>
    <w:p w14:paraId="0648C669" w14:textId="77777777" w:rsidR="00DE5549" w:rsidRPr="00DE5549" w:rsidRDefault="00DE5549" w:rsidP="00DE5549">
      <w:pPr>
        <w:widowControl/>
        <w:jc w:val="center"/>
        <w:rPr>
          <w:rFonts w:ascii="Garamond" w:eastAsia="Calibri" w:hAnsi="Garamond" w:cs="Times New Roman"/>
          <w:b/>
          <w:sz w:val="32"/>
          <w:szCs w:val="32"/>
          <w:lang w:val="sv-SE" w:eastAsia="en-US"/>
        </w:rPr>
      </w:pPr>
    </w:p>
    <w:p w14:paraId="30F056F4" w14:textId="77777777" w:rsidR="00DE5549" w:rsidRPr="00DE5549" w:rsidRDefault="00DE5549" w:rsidP="00DE5549">
      <w:pPr>
        <w:widowControl/>
        <w:jc w:val="center"/>
        <w:rPr>
          <w:rFonts w:ascii="Garamond" w:eastAsia="Calibri" w:hAnsi="Garamond" w:cs="Times New Roman"/>
          <w:b/>
          <w:sz w:val="32"/>
          <w:szCs w:val="32"/>
          <w:lang w:val="sv-SE" w:eastAsia="en-US"/>
        </w:rPr>
      </w:pPr>
    </w:p>
    <w:p w14:paraId="0F4499F2" w14:textId="77777777" w:rsidR="00DE5549" w:rsidRPr="00DE5549" w:rsidRDefault="00DE5549" w:rsidP="00DE5549">
      <w:pPr>
        <w:widowControl/>
        <w:jc w:val="center"/>
        <w:rPr>
          <w:rFonts w:ascii="Garamond" w:eastAsia="Calibri" w:hAnsi="Garamond" w:cs="Times New Roman"/>
          <w:b/>
          <w:sz w:val="32"/>
          <w:szCs w:val="32"/>
          <w:lang w:val="sv-SE" w:eastAsia="en-US"/>
        </w:rPr>
      </w:pPr>
      <w:r w:rsidRPr="00DE5549">
        <w:rPr>
          <w:rFonts w:ascii="Garamond" w:eastAsia="Calibri" w:hAnsi="Garamond" w:cs="Times New Roman"/>
          <w:b/>
          <w:sz w:val="32"/>
          <w:szCs w:val="32"/>
          <w:lang w:val="sv-SE" w:eastAsia="en-US"/>
        </w:rPr>
        <w:t>Solicitation For:</w:t>
      </w:r>
    </w:p>
    <w:p w14:paraId="55D2A172" w14:textId="77777777" w:rsidR="00DE5549" w:rsidRPr="00DE5549" w:rsidRDefault="00DE5549" w:rsidP="00DE5549">
      <w:pPr>
        <w:widowControl/>
        <w:jc w:val="center"/>
        <w:rPr>
          <w:rFonts w:ascii="Garamond" w:eastAsia="Calibri" w:hAnsi="Garamond" w:cs="Times New Roman"/>
          <w:b/>
          <w:sz w:val="22"/>
          <w:szCs w:val="22"/>
          <w:lang w:val="sv-SE" w:eastAsia="en-US"/>
        </w:rPr>
      </w:pPr>
      <w:r w:rsidRPr="00DE5549">
        <w:rPr>
          <w:rFonts w:ascii="Garamond" w:eastAsia="Calibri" w:hAnsi="Garamond" w:cs="Times New Roman"/>
          <w:b/>
          <w:szCs w:val="22"/>
          <w:lang w:val="sv-SE" w:eastAsia="en-US"/>
        </w:rPr>
        <w:t>Workforce Innovation and Opportunity Act (WIOA)</w:t>
      </w:r>
      <w:r w:rsidRPr="00DE5549">
        <w:rPr>
          <w:rFonts w:ascii="Garamond" w:eastAsia="Calibri" w:hAnsi="Garamond" w:cs="Times New Roman"/>
          <w:b/>
          <w:szCs w:val="22"/>
          <w:lang w:val="sv-SE" w:eastAsia="en-US"/>
        </w:rPr>
        <w:cr/>
        <w:t>Pre-Employment Transition Services (PRE-ETS) for students with disabilities in need of services who are eligible or potentially eligible for Vocational Rehabilitation (VR) services</w:t>
      </w:r>
      <w:r w:rsidRPr="00DE5549" w:rsidDel="009D67C0">
        <w:rPr>
          <w:rFonts w:ascii="Garamond" w:eastAsia="Calibri" w:hAnsi="Garamond" w:cs="Times New Roman"/>
          <w:b/>
          <w:szCs w:val="22"/>
          <w:lang w:val="sv-SE" w:eastAsia="en-US"/>
        </w:rPr>
        <w:t xml:space="preserve"> </w:t>
      </w:r>
    </w:p>
    <w:p w14:paraId="72A3D3EC" w14:textId="77777777" w:rsidR="00A528EC" w:rsidRDefault="00A528EC">
      <w:pPr>
        <w:jc w:val="center"/>
        <w:rPr>
          <w:rFonts w:ascii="Calibri" w:eastAsia="Calibri" w:hAnsi="Calibri" w:cs="Calibri"/>
          <w:b/>
          <w:sz w:val="32"/>
          <w:szCs w:val="32"/>
        </w:rPr>
      </w:pPr>
    </w:p>
    <w:p w14:paraId="2CB89EDE"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 xml:space="preserve">Submission Due Date and Time:  </w:t>
      </w:r>
    </w:p>
    <w:p w14:paraId="4F88B33E" w14:textId="745F71E8" w:rsidR="00E014CF" w:rsidRDefault="00E014CF">
      <w:pPr>
        <w:jc w:val="center"/>
        <w:rPr>
          <w:rFonts w:ascii="Calibri" w:eastAsia="Calibri" w:hAnsi="Calibri" w:cs="Calibri"/>
          <w:b/>
          <w:sz w:val="32"/>
          <w:szCs w:val="32"/>
        </w:rPr>
      </w:pPr>
      <w:r>
        <w:rPr>
          <w:rFonts w:ascii="Calibri" w:eastAsia="Calibri" w:hAnsi="Calibri" w:cs="Calibri"/>
          <w:b/>
          <w:sz w:val="32"/>
          <w:szCs w:val="32"/>
        </w:rPr>
        <w:t>Part 1 Submission Date and Time: January 17, 2024 by 3:00 ET</w:t>
      </w:r>
    </w:p>
    <w:p w14:paraId="7D79F48E" w14:textId="33D52CCB" w:rsidR="00E014CF" w:rsidRDefault="00E014CF">
      <w:pPr>
        <w:jc w:val="center"/>
        <w:rPr>
          <w:rFonts w:ascii="Calibri" w:eastAsia="Calibri" w:hAnsi="Calibri" w:cs="Calibri"/>
          <w:b/>
          <w:sz w:val="32"/>
          <w:szCs w:val="32"/>
        </w:rPr>
      </w:pPr>
      <w:r>
        <w:rPr>
          <w:rFonts w:ascii="Calibri" w:eastAsia="Calibri" w:hAnsi="Calibri" w:cs="Calibri"/>
          <w:b/>
          <w:sz w:val="32"/>
          <w:szCs w:val="32"/>
        </w:rPr>
        <w:t>Part 2 Submission Date and Time: January 22, 2024 by 3:00 ET</w:t>
      </w:r>
    </w:p>
    <w:p w14:paraId="0D0B940D" w14:textId="77777777" w:rsidR="00A528EC" w:rsidRDefault="00A528EC">
      <w:pPr>
        <w:rPr>
          <w:rFonts w:ascii="Calibri" w:eastAsia="Calibri" w:hAnsi="Calibri" w:cs="Calibri"/>
          <w:b/>
          <w:sz w:val="28"/>
          <w:szCs w:val="28"/>
        </w:rPr>
      </w:pPr>
    </w:p>
    <w:p w14:paraId="0E27B00A" w14:textId="77777777" w:rsidR="00A528EC" w:rsidRDefault="00A528EC">
      <w:pPr>
        <w:rPr>
          <w:rFonts w:ascii="Calibri" w:eastAsia="Calibri" w:hAnsi="Calibri" w:cs="Calibri"/>
          <w:b/>
          <w:sz w:val="32"/>
          <w:szCs w:val="32"/>
        </w:rPr>
      </w:pPr>
    </w:p>
    <w:p w14:paraId="08DC9047" w14:textId="77777777" w:rsidR="00A528EC" w:rsidRDefault="009A217B">
      <w:pPr>
        <w:jc w:val="right"/>
        <w:rPr>
          <w:rFonts w:ascii="Calibri" w:eastAsia="Calibri" w:hAnsi="Calibri" w:cs="Calibri"/>
        </w:rPr>
      </w:pPr>
      <w:r>
        <w:rPr>
          <w:rFonts w:ascii="Calibri" w:eastAsia="Calibri" w:hAnsi="Calibri" w:cs="Calibri"/>
        </w:rPr>
        <w:t xml:space="preserve"> Teresa Deaton-Reese, CPPB, CPPO, Procurement Consultant</w:t>
      </w:r>
    </w:p>
    <w:p w14:paraId="3B4D051E" w14:textId="77777777" w:rsidR="00A528EC" w:rsidRDefault="009A217B">
      <w:pPr>
        <w:jc w:val="right"/>
        <w:rPr>
          <w:rFonts w:ascii="Calibri" w:eastAsia="Calibri" w:hAnsi="Calibri" w:cs="Calibri"/>
        </w:rPr>
      </w:pPr>
      <w:r>
        <w:rPr>
          <w:rFonts w:ascii="Calibri" w:eastAsia="Calibri" w:hAnsi="Calibri" w:cs="Calibri"/>
        </w:rPr>
        <w:t>tdeaton@idoa.in.gov</w:t>
      </w:r>
    </w:p>
    <w:p w14:paraId="0724A691" w14:textId="77777777" w:rsidR="00A528EC" w:rsidRDefault="009A217B">
      <w:pPr>
        <w:jc w:val="right"/>
        <w:rPr>
          <w:rFonts w:ascii="Calibri" w:eastAsia="Calibri" w:hAnsi="Calibri" w:cs="Calibri"/>
        </w:rPr>
      </w:pPr>
      <w:r>
        <w:rPr>
          <w:rFonts w:ascii="Calibri" w:eastAsia="Calibri" w:hAnsi="Calibri" w:cs="Calibri"/>
        </w:rPr>
        <w:t>Indiana Department of Administration</w:t>
      </w:r>
    </w:p>
    <w:p w14:paraId="039A5680" w14:textId="77777777" w:rsidR="00A528EC" w:rsidRDefault="009A217B">
      <w:pPr>
        <w:jc w:val="right"/>
        <w:rPr>
          <w:rFonts w:ascii="Calibri" w:eastAsia="Calibri" w:hAnsi="Calibri" w:cs="Calibri"/>
        </w:rPr>
      </w:pPr>
      <w:r>
        <w:rPr>
          <w:rFonts w:ascii="Calibri" w:eastAsia="Calibri" w:hAnsi="Calibri" w:cs="Calibri"/>
        </w:rPr>
        <w:t>Procurement Division</w:t>
      </w:r>
    </w:p>
    <w:p w14:paraId="2923C173" w14:textId="77777777" w:rsidR="00A528EC" w:rsidRDefault="009A217B">
      <w:pPr>
        <w:jc w:val="right"/>
        <w:rPr>
          <w:rFonts w:ascii="Calibri" w:eastAsia="Calibri" w:hAnsi="Calibri" w:cs="Calibri"/>
        </w:rPr>
      </w:pPr>
      <w:r>
        <w:rPr>
          <w:rFonts w:ascii="Calibri" w:eastAsia="Calibri" w:hAnsi="Calibri" w:cs="Calibri"/>
        </w:rPr>
        <w:t>402 W. Washington St., Room W468</w:t>
      </w:r>
    </w:p>
    <w:p w14:paraId="17D14104" w14:textId="77777777" w:rsidR="00A528EC" w:rsidRDefault="009A217B">
      <w:pPr>
        <w:jc w:val="right"/>
        <w:rPr>
          <w:rFonts w:ascii="Calibri" w:eastAsia="Calibri" w:hAnsi="Calibri" w:cs="Calibri"/>
        </w:rPr>
      </w:pPr>
      <w:r>
        <w:rPr>
          <w:rFonts w:ascii="Calibri" w:eastAsia="Calibri" w:hAnsi="Calibri" w:cs="Calibri"/>
        </w:rPr>
        <w:t>Indianapolis, Indiana 46204</w:t>
      </w:r>
    </w:p>
    <w:p w14:paraId="60061E4C" w14:textId="77777777" w:rsidR="00A528EC" w:rsidRDefault="00A528EC">
      <w:pPr>
        <w:jc w:val="right"/>
        <w:rPr>
          <w:rFonts w:ascii="Calibri" w:eastAsia="Calibri" w:hAnsi="Calibri" w:cs="Calibri"/>
        </w:rPr>
      </w:pPr>
    </w:p>
    <w:p w14:paraId="406425CA" w14:textId="77777777" w:rsidR="00A528EC" w:rsidRDefault="009A217B">
      <w:pPr>
        <w:keepNext/>
        <w:keepLines/>
        <w:widowControl/>
        <w:pBdr>
          <w:top w:val="nil"/>
          <w:left w:val="nil"/>
          <w:bottom w:val="nil"/>
          <w:right w:val="nil"/>
          <w:between w:val="nil"/>
        </w:pBdr>
        <w:tabs>
          <w:tab w:val="left" w:pos="2076"/>
        </w:tabs>
        <w:spacing w:before="240" w:line="259" w:lineRule="auto"/>
        <w:rPr>
          <w:rFonts w:ascii="Calibri" w:eastAsia="Calibri" w:hAnsi="Calibri" w:cs="Calibri"/>
          <w:color w:val="366091"/>
          <w:sz w:val="22"/>
          <w:szCs w:val="22"/>
        </w:rPr>
      </w:pPr>
      <w:r>
        <w:rPr>
          <w:rFonts w:ascii="Calibri" w:eastAsia="Calibri" w:hAnsi="Calibri" w:cs="Calibri"/>
          <w:color w:val="366091"/>
          <w:sz w:val="22"/>
          <w:szCs w:val="22"/>
        </w:rPr>
        <w:lastRenderedPageBreak/>
        <w:t>Contents</w:t>
      </w:r>
      <w:r>
        <w:rPr>
          <w:rFonts w:ascii="Calibri" w:eastAsia="Calibri" w:hAnsi="Calibri" w:cs="Calibri"/>
          <w:color w:val="366091"/>
          <w:sz w:val="22"/>
          <w:szCs w:val="22"/>
        </w:rPr>
        <w:tab/>
      </w:r>
    </w:p>
    <w:sdt>
      <w:sdtPr>
        <w:id w:val="-1735384771"/>
        <w:docPartObj>
          <w:docPartGallery w:val="Table of Contents"/>
          <w:docPartUnique/>
        </w:docPartObj>
      </w:sdtPr>
      <w:sdtEndPr/>
      <w:sdtContent>
        <w:p w14:paraId="60E4000B" w14:textId="77777777" w:rsidR="00A528EC" w:rsidRDefault="009A217B">
          <w:pPr>
            <w:tabs>
              <w:tab w:val="right" w:pos="12000"/>
            </w:tabs>
            <w:spacing w:before="60"/>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b/>
                <w:color w:val="000000"/>
                <w:sz w:val="22"/>
                <w:szCs w:val="22"/>
              </w:rPr>
              <w:t>Section One</w:t>
            </w:r>
            <w:r>
              <w:rPr>
                <w:rFonts w:ascii="Calibri" w:eastAsia="Calibri" w:hAnsi="Calibri" w:cs="Calibri"/>
                <w:b/>
                <w:color w:val="000000"/>
                <w:sz w:val="22"/>
                <w:szCs w:val="22"/>
              </w:rPr>
              <w:br/>
              <w:t>General Information and Requested Products/Services</w:t>
            </w:r>
            <w:r>
              <w:rPr>
                <w:rFonts w:ascii="Calibri" w:eastAsia="Calibri" w:hAnsi="Calibri" w:cs="Calibri"/>
                <w:b/>
                <w:color w:val="000000"/>
                <w:sz w:val="22"/>
                <w:szCs w:val="22"/>
              </w:rPr>
              <w:tab/>
              <w:t>3</w:t>
            </w:r>
          </w:hyperlink>
        </w:p>
        <w:p w14:paraId="7D71CA0E" w14:textId="77777777" w:rsidR="00A528EC" w:rsidRDefault="00A510D9">
          <w:pPr>
            <w:tabs>
              <w:tab w:val="right" w:pos="12000"/>
            </w:tabs>
            <w:spacing w:before="60"/>
            <w:ind w:left="360"/>
            <w:rPr>
              <w:rFonts w:ascii="Arial" w:eastAsia="Arial" w:hAnsi="Arial" w:cs="Arial"/>
              <w:color w:val="000000"/>
              <w:sz w:val="22"/>
              <w:szCs w:val="22"/>
            </w:rPr>
          </w:pPr>
          <w:hyperlink w:anchor="_heading=h.1fob9te">
            <w:r w:rsidR="009A217B">
              <w:rPr>
                <w:rFonts w:ascii="Calibri" w:eastAsia="Calibri" w:hAnsi="Calibri" w:cs="Calibri"/>
                <w:color w:val="000000"/>
                <w:sz w:val="22"/>
                <w:szCs w:val="22"/>
              </w:rPr>
              <w:t>1.1 Introduction</w:t>
            </w:r>
            <w:r w:rsidR="009A217B">
              <w:rPr>
                <w:rFonts w:ascii="Calibri" w:eastAsia="Calibri" w:hAnsi="Calibri" w:cs="Calibri"/>
                <w:color w:val="000000"/>
                <w:sz w:val="22"/>
                <w:szCs w:val="22"/>
              </w:rPr>
              <w:tab/>
              <w:t>3</w:t>
            </w:r>
          </w:hyperlink>
        </w:p>
        <w:p w14:paraId="12F67868" w14:textId="77777777" w:rsidR="00A528EC" w:rsidRDefault="00A510D9">
          <w:pPr>
            <w:tabs>
              <w:tab w:val="right" w:pos="12000"/>
            </w:tabs>
            <w:spacing w:before="60"/>
            <w:ind w:left="360"/>
            <w:rPr>
              <w:rFonts w:ascii="Arial" w:eastAsia="Arial" w:hAnsi="Arial" w:cs="Arial"/>
              <w:color w:val="000000"/>
              <w:sz w:val="22"/>
              <w:szCs w:val="22"/>
            </w:rPr>
          </w:pPr>
          <w:hyperlink w:anchor="_heading=h.3znysh7">
            <w:r w:rsidR="009A217B">
              <w:rPr>
                <w:rFonts w:ascii="Calibri" w:eastAsia="Calibri" w:hAnsi="Calibri" w:cs="Calibri"/>
                <w:color w:val="000000"/>
                <w:sz w:val="22"/>
                <w:szCs w:val="22"/>
              </w:rPr>
              <w:t>1.2 Definitions and Abbreviations</w:t>
            </w:r>
            <w:r w:rsidR="009A217B">
              <w:rPr>
                <w:rFonts w:ascii="Calibri" w:eastAsia="Calibri" w:hAnsi="Calibri" w:cs="Calibri"/>
                <w:color w:val="000000"/>
                <w:sz w:val="22"/>
                <w:szCs w:val="22"/>
              </w:rPr>
              <w:tab/>
              <w:t>4</w:t>
            </w:r>
          </w:hyperlink>
        </w:p>
        <w:p w14:paraId="354BC0F6" w14:textId="77777777" w:rsidR="00A528EC" w:rsidRDefault="00A510D9">
          <w:pPr>
            <w:tabs>
              <w:tab w:val="right" w:pos="12000"/>
            </w:tabs>
            <w:spacing w:before="60"/>
            <w:ind w:left="360"/>
            <w:rPr>
              <w:rFonts w:ascii="Arial" w:eastAsia="Arial" w:hAnsi="Arial" w:cs="Arial"/>
              <w:color w:val="000000"/>
              <w:sz w:val="22"/>
              <w:szCs w:val="22"/>
            </w:rPr>
          </w:pPr>
          <w:hyperlink w:anchor="_heading=h.tyjcwt">
            <w:r w:rsidR="009A217B">
              <w:rPr>
                <w:rFonts w:ascii="Calibri" w:eastAsia="Calibri" w:hAnsi="Calibri" w:cs="Calibri"/>
                <w:color w:val="000000"/>
                <w:sz w:val="22"/>
                <w:szCs w:val="22"/>
              </w:rPr>
              <w:t>1.3 Purpose of the RFS</w:t>
            </w:r>
            <w:r w:rsidR="009A217B">
              <w:rPr>
                <w:rFonts w:ascii="Calibri" w:eastAsia="Calibri" w:hAnsi="Calibri" w:cs="Calibri"/>
                <w:color w:val="000000"/>
                <w:sz w:val="22"/>
                <w:szCs w:val="22"/>
              </w:rPr>
              <w:tab/>
              <w:t>5</w:t>
            </w:r>
          </w:hyperlink>
        </w:p>
        <w:p w14:paraId="13D33DEA" w14:textId="77777777" w:rsidR="00A528EC" w:rsidRDefault="00A510D9">
          <w:pPr>
            <w:tabs>
              <w:tab w:val="right" w:pos="12000"/>
            </w:tabs>
            <w:spacing w:before="60"/>
            <w:ind w:left="360"/>
            <w:rPr>
              <w:rFonts w:ascii="Arial" w:eastAsia="Arial" w:hAnsi="Arial" w:cs="Arial"/>
              <w:color w:val="000000"/>
              <w:sz w:val="22"/>
              <w:szCs w:val="22"/>
            </w:rPr>
          </w:pPr>
          <w:hyperlink w:anchor="_heading=h.3dy6vkm">
            <w:r w:rsidR="009A217B">
              <w:rPr>
                <w:rFonts w:ascii="Calibri" w:eastAsia="Calibri" w:hAnsi="Calibri" w:cs="Calibri"/>
                <w:color w:val="000000"/>
                <w:sz w:val="22"/>
                <w:szCs w:val="22"/>
              </w:rPr>
              <w:t>1.4 Summary Scope of Work</w:t>
            </w:r>
            <w:r w:rsidR="009A217B">
              <w:rPr>
                <w:rFonts w:ascii="Calibri" w:eastAsia="Calibri" w:hAnsi="Calibri" w:cs="Calibri"/>
                <w:color w:val="000000"/>
                <w:sz w:val="22"/>
                <w:szCs w:val="22"/>
              </w:rPr>
              <w:tab/>
              <w:t>6</w:t>
            </w:r>
          </w:hyperlink>
        </w:p>
        <w:p w14:paraId="46488EBA" w14:textId="77777777" w:rsidR="00A528EC" w:rsidRDefault="00A510D9">
          <w:pPr>
            <w:tabs>
              <w:tab w:val="right" w:pos="12000"/>
            </w:tabs>
            <w:spacing w:before="60"/>
            <w:ind w:left="360"/>
            <w:rPr>
              <w:rFonts w:ascii="Arial" w:eastAsia="Arial" w:hAnsi="Arial" w:cs="Arial"/>
              <w:color w:val="000000"/>
              <w:sz w:val="22"/>
              <w:szCs w:val="22"/>
            </w:rPr>
          </w:pPr>
          <w:hyperlink w:anchor="_heading=h.1t3h5sf">
            <w:r w:rsidR="009A217B">
              <w:rPr>
                <w:rFonts w:ascii="Calibri" w:eastAsia="Calibri" w:hAnsi="Calibri" w:cs="Calibri"/>
                <w:color w:val="000000"/>
                <w:sz w:val="22"/>
                <w:szCs w:val="22"/>
              </w:rPr>
              <w:t>1.4.1 Scope of Work</w:t>
            </w:r>
            <w:r w:rsidR="009A217B">
              <w:rPr>
                <w:rFonts w:ascii="Calibri" w:eastAsia="Calibri" w:hAnsi="Calibri" w:cs="Calibri"/>
                <w:color w:val="000000"/>
                <w:sz w:val="22"/>
                <w:szCs w:val="22"/>
              </w:rPr>
              <w:tab/>
              <w:t>6</w:t>
            </w:r>
          </w:hyperlink>
        </w:p>
        <w:p w14:paraId="35BFBFBC" w14:textId="77777777" w:rsidR="00A528EC" w:rsidRDefault="00A510D9">
          <w:pPr>
            <w:tabs>
              <w:tab w:val="right" w:pos="12000"/>
            </w:tabs>
            <w:spacing w:before="60"/>
            <w:ind w:left="360"/>
            <w:rPr>
              <w:rFonts w:ascii="Arial" w:eastAsia="Arial" w:hAnsi="Arial" w:cs="Arial"/>
              <w:color w:val="000000"/>
              <w:sz w:val="22"/>
              <w:szCs w:val="22"/>
            </w:rPr>
          </w:pPr>
          <w:hyperlink w:anchor="_heading=h.4d34og8">
            <w:r w:rsidR="009A217B">
              <w:rPr>
                <w:rFonts w:ascii="Calibri" w:eastAsia="Calibri" w:hAnsi="Calibri" w:cs="Calibri"/>
                <w:color w:val="000000"/>
                <w:sz w:val="22"/>
                <w:szCs w:val="22"/>
              </w:rPr>
              <w:t>1.5 RFS Outline</w:t>
            </w:r>
            <w:r w:rsidR="009A217B">
              <w:rPr>
                <w:rFonts w:ascii="Calibri" w:eastAsia="Calibri" w:hAnsi="Calibri" w:cs="Calibri"/>
                <w:color w:val="000000"/>
                <w:sz w:val="22"/>
                <w:szCs w:val="22"/>
              </w:rPr>
              <w:tab/>
              <w:t>6</w:t>
            </w:r>
          </w:hyperlink>
        </w:p>
        <w:p w14:paraId="1EB3A9D6" w14:textId="77777777" w:rsidR="00A528EC" w:rsidRDefault="00A510D9">
          <w:pPr>
            <w:tabs>
              <w:tab w:val="right" w:pos="12000"/>
            </w:tabs>
            <w:spacing w:before="60"/>
            <w:ind w:left="360"/>
            <w:rPr>
              <w:rFonts w:ascii="Arial" w:eastAsia="Arial" w:hAnsi="Arial" w:cs="Arial"/>
              <w:color w:val="000000"/>
              <w:sz w:val="22"/>
              <w:szCs w:val="22"/>
            </w:rPr>
          </w:pPr>
          <w:hyperlink w:anchor="_heading=h.2s8eyo1">
            <w:r w:rsidR="009A217B">
              <w:rPr>
                <w:rFonts w:ascii="Calibri" w:eastAsia="Calibri" w:hAnsi="Calibri" w:cs="Calibri"/>
                <w:color w:val="000000"/>
                <w:sz w:val="22"/>
                <w:szCs w:val="22"/>
              </w:rPr>
              <w:t>1.6 Pre-Proposal Conferences</w:t>
            </w:r>
            <w:r w:rsidR="009A217B">
              <w:rPr>
                <w:rFonts w:ascii="Calibri" w:eastAsia="Calibri" w:hAnsi="Calibri" w:cs="Calibri"/>
                <w:color w:val="000000"/>
                <w:sz w:val="22"/>
                <w:szCs w:val="22"/>
              </w:rPr>
              <w:tab/>
              <w:t>7</w:t>
            </w:r>
          </w:hyperlink>
        </w:p>
        <w:p w14:paraId="49B23DAB" w14:textId="77777777" w:rsidR="00A528EC" w:rsidRDefault="00A510D9">
          <w:pPr>
            <w:tabs>
              <w:tab w:val="right" w:pos="12000"/>
            </w:tabs>
            <w:spacing w:before="60"/>
            <w:ind w:left="360"/>
            <w:rPr>
              <w:rFonts w:ascii="Arial" w:eastAsia="Arial" w:hAnsi="Arial" w:cs="Arial"/>
              <w:color w:val="000000"/>
              <w:sz w:val="22"/>
              <w:szCs w:val="22"/>
            </w:rPr>
          </w:pPr>
          <w:hyperlink w:anchor="_heading=h.17dp8vu">
            <w:r w:rsidR="009A217B">
              <w:rPr>
                <w:rFonts w:ascii="Calibri" w:eastAsia="Calibri" w:hAnsi="Calibri" w:cs="Calibri"/>
                <w:color w:val="000000"/>
                <w:sz w:val="22"/>
                <w:szCs w:val="22"/>
              </w:rPr>
              <w:t>1.7 Question/Inquiry Process</w:t>
            </w:r>
            <w:r w:rsidR="009A217B">
              <w:rPr>
                <w:rFonts w:ascii="Calibri" w:eastAsia="Calibri" w:hAnsi="Calibri" w:cs="Calibri"/>
                <w:color w:val="000000"/>
                <w:sz w:val="22"/>
                <w:szCs w:val="22"/>
              </w:rPr>
              <w:tab/>
              <w:t>7</w:t>
            </w:r>
          </w:hyperlink>
        </w:p>
        <w:p w14:paraId="05523110" w14:textId="77777777" w:rsidR="00A528EC" w:rsidRDefault="00A510D9">
          <w:pPr>
            <w:tabs>
              <w:tab w:val="right" w:pos="12000"/>
            </w:tabs>
            <w:spacing w:before="60"/>
            <w:ind w:left="360"/>
            <w:rPr>
              <w:rFonts w:ascii="Arial" w:eastAsia="Arial" w:hAnsi="Arial" w:cs="Arial"/>
              <w:color w:val="000000"/>
              <w:sz w:val="22"/>
              <w:szCs w:val="22"/>
            </w:rPr>
          </w:pPr>
          <w:hyperlink w:anchor="_heading=h.3rdcrjn">
            <w:r w:rsidR="009A217B">
              <w:rPr>
                <w:rFonts w:ascii="Calibri" w:eastAsia="Calibri" w:hAnsi="Calibri" w:cs="Calibri"/>
                <w:color w:val="000000"/>
                <w:sz w:val="22"/>
                <w:szCs w:val="22"/>
              </w:rPr>
              <w:t>1.8 Due Date for Proposals</w:t>
            </w:r>
            <w:r w:rsidR="009A217B">
              <w:rPr>
                <w:rFonts w:ascii="Calibri" w:eastAsia="Calibri" w:hAnsi="Calibri" w:cs="Calibri"/>
                <w:color w:val="000000"/>
                <w:sz w:val="22"/>
                <w:szCs w:val="22"/>
              </w:rPr>
              <w:tab/>
              <w:t>7</w:t>
            </w:r>
          </w:hyperlink>
        </w:p>
        <w:p w14:paraId="05BC6AA7" w14:textId="77777777" w:rsidR="00A528EC" w:rsidRDefault="00A510D9">
          <w:pPr>
            <w:tabs>
              <w:tab w:val="right" w:pos="12000"/>
            </w:tabs>
            <w:spacing w:before="60"/>
            <w:ind w:left="360"/>
            <w:rPr>
              <w:rFonts w:ascii="Arial" w:eastAsia="Arial" w:hAnsi="Arial" w:cs="Arial"/>
              <w:color w:val="000000"/>
              <w:sz w:val="22"/>
              <w:szCs w:val="22"/>
            </w:rPr>
          </w:pPr>
          <w:hyperlink w:anchor="_heading=h.26in1rg">
            <w:r w:rsidR="009A217B">
              <w:rPr>
                <w:rFonts w:ascii="Calibri" w:eastAsia="Calibri" w:hAnsi="Calibri" w:cs="Calibri"/>
                <w:color w:val="000000"/>
                <w:sz w:val="22"/>
                <w:szCs w:val="22"/>
              </w:rPr>
              <w:t>1.9 Modification or Withdrawal of Offers</w:t>
            </w:r>
            <w:r w:rsidR="009A217B">
              <w:rPr>
                <w:rFonts w:ascii="Calibri" w:eastAsia="Calibri" w:hAnsi="Calibri" w:cs="Calibri"/>
                <w:color w:val="000000"/>
                <w:sz w:val="22"/>
                <w:szCs w:val="22"/>
              </w:rPr>
              <w:tab/>
              <w:t>9</w:t>
            </w:r>
          </w:hyperlink>
        </w:p>
        <w:p w14:paraId="49B63585" w14:textId="77777777" w:rsidR="00A528EC" w:rsidRDefault="00A510D9">
          <w:pPr>
            <w:tabs>
              <w:tab w:val="right" w:pos="12000"/>
            </w:tabs>
            <w:spacing w:before="60"/>
            <w:ind w:left="360"/>
            <w:rPr>
              <w:rFonts w:ascii="Arial" w:eastAsia="Arial" w:hAnsi="Arial" w:cs="Arial"/>
              <w:color w:val="000000"/>
              <w:sz w:val="22"/>
              <w:szCs w:val="22"/>
            </w:rPr>
          </w:pPr>
          <w:hyperlink w:anchor="_heading=h.1ksv4uv">
            <w:r w:rsidR="009A217B">
              <w:rPr>
                <w:rFonts w:ascii="Calibri" w:eastAsia="Calibri" w:hAnsi="Calibri" w:cs="Calibri"/>
                <w:color w:val="000000"/>
                <w:sz w:val="22"/>
                <w:szCs w:val="22"/>
              </w:rPr>
              <w:t>1.10 Proposal Clarifications</w:t>
            </w:r>
            <w:r w:rsidR="009A217B">
              <w:rPr>
                <w:rFonts w:ascii="Calibri" w:eastAsia="Calibri" w:hAnsi="Calibri" w:cs="Calibri"/>
                <w:color w:val="000000"/>
                <w:sz w:val="22"/>
                <w:szCs w:val="22"/>
              </w:rPr>
              <w:tab/>
              <w:t>9</w:t>
            </w:r>
          </w:hyperlink>
        </w:p>
        <w:p w14:paraId="63FB0E56" w14:textId="77777777" w:rsidR="00A528EC" w:rsidRDefault="00A510D9">
          <w:pPr>
            <w:tabs>
              <w:tab w:val="right" w:pos="12000"/>
            </w:tabs>
            <w:spacing w:before="60"/>
            <w:ind w:left="360"/>
            <w:rPr>
              <w:rFonts w:ascii="Arial" w:eastAsia="Arial" w:hAnsi="Arial" w:cs="Arial"/>
              <w:color w:val="000000"/>
              <w:sz w:val="22"/>
              <w:szCs w:val="22"/>
            </w:rPr>
          </w:pPr>
          <w:hyperlink w:anchor="_heading=h.1y810tw">
            <w:r w:rsidR="009A217B">
              <w:rPr>
                <w:rFonts w:ascii="Calibri" w:eastAsia="Calibri" w:hAnsi="Calibri" w:cs="Calibri"/>
                <w:color w:val="000000"/>
                <w:sz w:val="22"/>
                <w:szCs w:val="22"/>
              </w:rPr>
              <w:t>1.11 Type and Term of Contract</w:t>
            </w:r>
            <w:r w:rsidR="009A217B">
              <w:rPr>
                <w:rFonts w:ascii="Calibri" w:eastAsia="Calibri" w:hAnsi="Calibri" w:cs="Calibri"/>
                <w:color w:val="000000"/>
                <w:sz w:val="22"/>
                <w:szCs w:val="22"/>
              </w:rPr>
              <w:tab/>
              <w:t>9</w:t>
            </w:r>
          </w:hyperlink>
        </w:p>
        <w:p w14:paraId="34F59D60" w14:textId="77777777" w:rsidR="00A528EC" w:rsidRDefault="00A510D9">
          <w:pPr>
            <w:tabs>
              <w:tab w:val="right" w:pos="12000"/>
            </w:tabs>
            <w:spacing w:before="60"/>
            <w:ind w:left="360"/>
            <w:rPr>
              <w:rFonts w:ascii="Arial" w:eastAsia="Arial" w:hAnsi="Arial" w:cs="Arial"/>
              <w:color w:val="000000"/>
              <w:sz w:val="22"/>
              <w:szCs w:val="22"/>
            </w:rPr>
          </w:pPr>
          <w:hyperlink w:anchor="_heading=h.4i7ojhp">
            <w:r w:rsidR="009A217B">
              <w:rPr>
                <w:rFonts w:ascii="Calibri" w:eastAsia="Calibri" w:hAnsi="Calibri" w:cs="Calibri"/>
                <w:color w:val="000000"/>
                <w:sz w:val="22"/>
                <w:szCs w:val="22"/>
              </w:rPr>
              <w:t>1.12 Confidential Information</w:t>
            </w:r>
            <w:r w:rsidR="009A217B">
              <w:rPr>
                <w:rFonts w:ascii="Calibri" w:eastAsia="Calibri" w:hAnsi="Calibri" w:cs="Calibri"/>
                <w:color w:val="000000"/>
                <w:sz w:val="22"/>
                <w:szCs w:val="22"/>
              </w:rPr>
              <w:tab/>
              <w:t>9</w:t>
            </w:r>
          </w:hyperlink>
        </w:p>
        <w:p w14:paraId="4BB35BB9" w14:textId="77777777" w:rsidR="00A528EC" w:rsidRDefault="00A510D9">
          <w:pPr>
            <w:tabs>
              <w:tab w:val="right" w:pos="12000"/>
            </w:tabs>
            <w:spacing w:before="60"/>
            <w:ind w:left="360"/>
            <w:rPr>
              <w:rFonts w:ascii="Arial" w:eastAsia="Arial" w:hAnsi="Arial" w:cs="Arial"/>
              <w:color w:val="000000"/>
              <w:sz w:val="22"/>
              <w:szCs w:val="22"/>
            </w:rPr>
          </w:pPr>
          <w:hyperlink w:anchor="_heading=h.2xcytpi">
            <w:r w:rsidR="009A217B">
              <w:rPr>
                <w:rFonts w:ascii="Calibri" w:eastAsia="Calibri" w:hAnsi="Calibri" w:cs="Calibri"/>
                <w:color w:val="000000"/>
                <w:sz w:val="22"/>
                <w:szCs w:val="22"/>
              </w:rPr>
              <w:t>1.13 Taxes</w:t>
            </w:r>
            <w:r w:rsidR="009A217B">
              <w:rPr>
                <w:rFonts w:ascii="Calibri" w:eastAsia="Calibri" w:hAnsi="Calibri" w:cs="Calibri"/>
                <w:color w:val="000000"/>
                <w:sz w:val="22"/>
                <w:szCs w:val="22"/>
              </w:rPr>
              <w:tab/>
              <w:t>10</w:t>
            </w:r>
          </w:hyperlink>
        </w:p>
        <w:p w14:paraId="252D18B1" w14:textId="77777777" w:rsidR="00A528EC" w:rsidRDefault="00A510D9">
          <w:pPr>
            <w:tabs>
              <w:tab w:val="right" w:pos="12000"/>
            </w:tabs>
            <w:spacing w:before="60"/>
            <w:ind w:left="360"/>
            <w:rPr>
              <w:rFonts w:ascii="Arial" w:eastAsia="Arial" w:hAnsi="Arial" w:cs="Arial"/>
              <w:color w:val="000000"/>
              <w:sz w:val="22"/>
              <w:szCs w:val="22"/>
            </w:rPr>
          </w:pPr>
          <w:hyperlink w:anchor="_heading=h.1ci93xb">
            <w:r w:rsidR="009A217B">
              <w:rPr>
                <w:rFonts w:ascii="Calibri" w:eastAsia="Calibri" w:hAnsi="Calibri" w:cs="Calibri"/>
                <w:color w:val="000000"/>
                <w:sz w:val="22"/>
                <w:szCs w:val="22"/>
              </w:rPr>
              <w:t>1.14 Procurement Division Registration</w:t>
            </w:r>
            <w:r w:rsidR="009A217B">
              <w:rPr>
                <w:rFonts w:ascii="Calibri" w:eastAsia="Calibri" w:hAnsi="Calibri" w:cs="Calibri"/>
                <w:color w:val="000000"/>
                <w:sz w:val="22"/>
                <w:szCs w:val="22"/>
              </w:rPr>
              <w:tab/>
              <w:t>10</w:t>
            </w:r>
          </w:hyperlink>
        </w:p>
        <w:p w14:paraId="6979E6B9" w14:textId="77777777" w:rsidR="00A528EC" w:rsidRDefault="00A510D9">
          <w:pPr>
            <w:tabs>
              <w:tab w:val="right" w:pos="12000"/>
            </w:tabs>
            <w:spacing w:before="60"/>
            <w:ind w:left="360"/>
            <w:rPr>
              <w:rFonts w:ascii="Arial" w:eastAsia="Arial" w:hAnsi="Arial" w:cs="Arial"/>
              <w:color w:val="000000"/>
              <w:sz w:val="22"/>
              <w:szCs w:val="22"/>
            </w:rPr>
          </w:pPr>
          <w:hyperlink w:anchor="_heading=h.2bn6wsx">
            <w:r w:rsidR="009A217B">
              <w:rPr>
                <w:rFonts w:ascii="Calibri" w:eastAsia="Calibri" w:hAnsi="Calibri" w:cs="Calibri"/>
                <w:color w:val="000000"/>
                <w:sz w:val="22"/>
                <w:szCs w:val="22"/>
              </w:rPr>
              <w:t>1.15 Secretary of State Registration</w:t>
            </w:r>
            <w:r w:rsidR="009A217B">
              <w:rPr>
                <w:rFonts w:ascii="Calibri" w:eastAsia="Calibri" w:hAnsi="Calibri" w:cs="Calibri"/>
                <w:color w:val="000000"/>
                <w:sz w:val="22"/>
                <w:szCs w:val="22"/>
              </w:rPr>
              <w:tab/>
              <w:t>10</w:t>
            </w:r>
          </w:hyperlink>
        </w:p>
        <w:p w14:paraId="73BC8D67" w14:textId="77777777" w:rsidR="00A528EC" w:rsidRDefault="00A510D9">
          <w:pPr>
            <w:tabs>
              <w:tab w:val="right" w:pos="12000"/>
            </w:tabs>
            <w:spacing w:before="60"/>
            <w:ind w:left="360"/>
            <w:rPr>
              <w:rFonts w:ascii="Arial" w:eastAsia="Arial" w:hAnsi="Arial" w:cs="Arial"/>
              <w:color w:val="000000"/>
              <w:sz w:val="22"/>
              <w:szCs w:val="22"/>
            </w:rPr>
          </w:pPr>
          <w:hyperlink w:anchor="_heading=h.qsh70q">
            <w:r w:rsidR="009A217B">
              <w:rPr>
                <w:rFonts w:ascii="Calibri" w:eastAsia="Calibri" w:hAnsi="Calibri" w:cs="Calibri"/>
                <w:color w:val="000000"/>
                <w:sz w:val="22"/>
                <w:szCs w:val="22"/>
              </w:rPr>
              <w:t>1.16 Compliance Certification</w:t>
            </w:r>
            <w:r w:rsidR="009A217B">
              <w:rPr>
                <w:rFonts w:ascii="Calibri" w:eastAsia="Calibri" w:hAnsi="Calibri" w:cs="Calibri"/>
                <w:color w:val="000000"/>
                <w:sz w:val="22"/>
                <w:szCs w:val="22"/>
              </w:rPr>
              <w:tab/>
              <w:t>11</w:t>
            </w:r>
          </w:hyperlink>
        </w:p>
        <w:p w14:paraId="784FC303" w14:textId="77777777" w:rsidR="00A528EC" w:rsidRDefault="00A510D9">
          <w:pPr>
            <w:tabs>
              <w:tab w:val="right" w:pos="12000"/>
            </w:tabs>
            <w:spacing w:before="60"/>
            <w:ind w:left="360"/>
            <w:rPr>
              <w:rFonts w:ascii="Arial" w:eastAsia="Arial" w:hAnsi="Arial" w:cs="Arial"/>
              <w:color w:val="000000"/>
              <w:sz w:val="22"/>
              <w:szCs w:val="22"/>
            </w:rPr>
          </w:pPr>
          <w:hyperlink w:anchor="_heading=h.3o7alnk">
            <w:r w:rsidR="009A217B">
              <w:rPr>
                <w:rFonts w:ascii="Calibri" w:eastAsia="Calibri" w:hAnsi="Calibri" w:cs="Calibri"/>
                <w:color w:val="000000"/>
                <w:sz w:val="22"/>
                <w:szCs w:val="22"/>
              </w:rPr>
              <w:t>1.17 Americans with Disabilities Act</w:t>
            </w:r>
            <w:r w:rsidR="009A217B">
              <w:rPr>
                <w:rFonts w:ascii="Calibri" w:eastAsia="Calibri" w:hAnsi="Calibri" w:cs="Calibri"/>
                <w:color w:val="000000"/>
                <w:sz w:val="22"/>
                <w:szCs w:val="22"/>
              </w:rPr>
              <w:tab/>
              <w:t>11</w:t>
            </w:r>
          </w:hyperlink>
        </w:p>
        <w:p w14:paraId="11E863BD" w14:textId="77777777" w:rsidR="00A528EC" w:rsidRDefault="00A510D9">
          <w:pPr>
            <w:tabs>
              <w:tab w:val="right" w:pos="12000"/>
            </w:tabs>
            <w:spacing w:before="60"/>
            <w:ind w:left="360"/>
            <w:rPr>
              <w:rFonts w:ascii="Arial" w:eastAsia="Arial" w:hAnsi="Arial" w:cs="Arial"/>
              <w:color w:val="000000"/>
              <w:sz w:val="22"/>
              <w:szCs w:val="22"/>
            </w:rPr>
          </w:pPr>
          <w:hyperlink w:anchor="_heading=h.23ckvvd">
            <w:r w:rsidR="009A217B">
              <w:rPr>
                <w:rFonts w:ascii="Calibri" w:eastAsia="Calibri" w:hAnsi="Calibri" w:cs="Calibri"/>
                <w:color w:val="000000"/>
                <w:sz w:val="22"/>
                <w:szCs w:val="22"/>
              </w:rPr>
              <w:t>1.18 Summary of Milestones</w:t>
            </w:r>
            <w:r w:rsidR="009A217B">
              <w:rPr>
                <w:rFonts w:ascii="Calibri" w:eastAsia="Calibri" w:hAnsi="Calibri" w:cs="Calibri"/>
                <w:color w:val="000000"/>
                <w:sz w:val="22"/>
                <w:szCs w:val="22"/>
              </w:rPr>
              <w:tab/>
              <w:t>11</w:t>
            </w:r>
          </w:hyperlink>
        </w:p>
        <w:p w14:paraId="153F300A" w14:textId="77777777" w:rsidR="00A528EC" w:rsidRDefault="00A510D9">
          <w:pPr>
            <w:tabs>
              <w:tab w:val="right" w:pos="12000"/>
            </w:tabs>
            <w:spacing w:before="60"/>
            <w:ind w:left="360"/>
            <w:rPr>
              <w:rFonts w:ascii="Arial" w:eastAsia="Arial" w:hAnsi="Arial" w:cs="Arial"/>
              <w:color w:val="000000"/>
              <w:sz w:val="22"/>
              <w:szCs w:val="22"/>
            </w:rPr>
          </w:pPr>
          <w:hyperlink w:anchor="_heading=h.1hmsyys">
            <w:r w:rsidR="009A217B">
              <w:rPr>
                <w:rFonts w:ascii="Calibri" w:eastAsia="Calibri" w:hAnsi="Calibri" w:cs="Calibri"/>
                <w:color w:val="000000"/>
                <w:sz w:val="22"/>
                <w:szCs w:val="22"/>
              </w:rPr>
              <w:t>1.19  Conflict of Interest</w:t>
            </w:r>
            <w:r w:rsidR="009A217B">
              <w:rPr>
                <w:rFonts w:ascii="Calibri" w:eastAsia="Calibri" w:hAnsi="Calibri" w:cs="Calibri"/>
                <w:color w:val="000000"/>
                <w:sz w:val="22"/>
                <w:szCs w:val="22"/>
              </w:rPr>
              <w:tab/>
              <w:t>12</w:t>
            </w:r>
          </w:hyperlink>
        </w:p>
        <w:p w14:paraId="689AF285" w14:textId="77777777" w:rsidR="00A528EC" w:rsidRDefault="00A510D9">
          <w:pPr>
            <w:tabs>
              <w:tab w:val="right" w:pos="12000"/>
            </w:tabs>
            <w:spacing w:before="60"/>
            <w:ind w:left="360"/>
            <w:rPr>
              <w:rFonts w:ascii="Arial" w:eastAsia="Arial" w:hAnsi="Arial" w:cs="Arial"/>
              <w:color w:val="000000"/>
              <w:sz w:val="22"/>
              <w:szCs w:val="22"/>
            </w:rPr>
          </w:pPr>
          <w:hyperlink w:anchor="_heading=h.41mghml">
            <w:r w:rsidR="009A217B">
              <w:rPr>
                <w:rFonts w:ascii="Calibri" w:eastAsia="Calibri" w:hAnsi="Calibri" w:cs="Calibri"/>
                <w:color w:val="000000"/>
                <w:sz w:val="22"/>
                <w:szCs w:val="22"/>
              </w:rPr>
              <w:t>1.20 Procurement Protest Policy</w:t>
            </w:r>
            <w:r w:rsidR="009A217B">
              <w:rPr>
                <w:rFonts w:ascii="Calibri" w:eastAsia="Calibri" w:hAnsi="Calibri" w:cs="Calibri"/>
                <w:color w:val="000000"/>
                <w:sz w:val="22"/>
                <w:szCs w:val="22"/>
              </w:rPr>
              <w:tab/>
              <w:t>12</w:t>
            </w:r>
          </w:hyperlink>
        </w:p>
        <w:p w14:paraId="632FBC71" w14:textId="77777777" w:rsidR="00A528EC" w:rsidRDefault="00A510D9">
          <w:pPr>
            <w:tabs>
              <w:tab w:val="right" w:pos="12000"/>
            </w:tabs>
            <w:spacing w:before="60"/>
            <w:rPr>
              <w:rFonts w:ascii="Arial" w:eastAsia="Arial" w:hAnsi="Arial" w:cs="Arial"/>
              <w:b/>
              <w:color w:val="000000"/>
              <w:sz w:val="22"/>
              <w:szCs w:val="22"/>
            </w:rPr>
          </w:pPr>
          <w:hyperlink w:anchor="_heading=h.vx1227">
            <w:r w:rsidR="009A217B">
              <w:rPr>
                <w:rFonts w:ascii="Calibri" w:eastAsia="Calibri" w:hAnsi="Calibri" w:cs="Calibri"/>
                <w:b/>
                <w:color w:val="000000"/>
                <w:sz w:val="22"/>
                <w:szCs w:val="22"/>
              </w:rPr>
              <w:t>Section Two</w:t>
            </w:r>
            <w:r w:rsidR="009A217B">
              <w:rPr>
                <w:rFonts w:ascii="Calibri" w:eastAsia="Calibri" w:hAnsi="Calibri" w:cs="Calibri"/>
                <w:b/>
                <w:color w:val="000000"/>
                <w:sz w:val="22"/>
                <w:szCs w:val="22"/>
              </w:rPr>
              <w:br/>
              <w:t>Proposal Preparation Instructions</w:t>
            </w:r>
            <w:r w:rsidR="009A217B">
              <w:rPr>
                <w:rFonts w:ascii="Calibri" w:eastAsia="Calibri" w:hAnsi="Calibri" w:cs="Calibri"/>
                <w:b/>
                <w:color w:val="000000"/>
                <w:sz w:val="22"/>
                <w:szCs w:val="22"/>
              </w:rPr>
              <w:tab/>
              <w:t>14</w:t>
            </w:r>
          </w:hyperlink>
        </w:p>
        <w:p w14:paraId="065181A1" w14:textId="77777777" w:rsidR="00A528EC" w:rsidRDefault="00A510D9">
          <w:pPr>
            <w:tabs>
              <w:tab w:val="right" w:pos="12000"/>
            </w:tabs>
            <w:spacing w:before="60"/>
            <w:ind w:left="360"/>
            <w:rPr>
              <w:rFonts w:ascii="Arial" w:eastAsia="Arial" w:hAnsi="Arial" w:cs="Arial"/>
              <w:color w:val="000000"/>
              <w:sz w:val="22"/>
              <w:szCs w:val="22"/>
            </w:rPr>
          </w:pPr>
          <w:hyperlink w:anchor="_heading=h.3fwokq0">
            <w:r w:rsidR="009A217B">
              <w:rPr>
                <w:rFonts w:ascii="Calibri" w:eastAsia="Calibri" w:hAnsi="Calibri" w:cs="Calibri"/>
                <w:color w:val="000000"/>
                <w:sz w:val="22"/>
                <w:szCs w:val="22"/>
              </w:rPr>
              <w:t>2.1 General</w:t>
            </w:r>
            <w:r w:rsidR="009A217B">
              <w:rPr>
                <w:rFonts w:ascii="Calibri" w:eastAsia="Calibri" w:hAnsi="Calibri" w:cs="Calibri"/>
                <w:color w:val="000000"/>
                <w:sz w:val="22"/>
                <w:szCs w:val="22"/>
              </w:rPr>
              <w:tab/>
              <w:t>14</w:t>
            </w:r>
          </w:hyperlink>
        </w:p>
        <w:p w14:paraId="7CB39936" w14:textId="77777777" w:rsidR="00A528EC" w:rsidRDefault="00A510D9">
          <w:pPr>
            <w:tabs>
              <w:tab w:val="right" w:pos="12000"/>
            </w:tabs>
            <w:spacing w:before="60"/>
            <w:ind w:left="360"/>
            <w:rPr>
              <w:rFonts w:ascii="Arial" w:eastAsia="Arial" w:hAnsi="Arial" w:cs="Arial"/>
              <w:color w:val="000000"/>
              <w:sz w:val="22"/>
              <w:szCs w:val="22"/>
            </w:rPr>
          </w:pPr>
          <w:hyperlink w:anchor="_heading=h.1v1yuxt">
            <w:r w:rsidR="009A217B">
              <w:rPr>
                <w:rFonts w:ascii="Calibri" w:eastAsia="Calibri" w:hAnsi="Calibri" w:cs="Calibri"/>
                <w:color w:val="000000"/>
                <w:sz w:val="22"/>
                <w:szCs w:val="22"/>
              </w:rPr>
              <w:t>2.2 Executive Summary</w:t>
            </w:r>
            <w:r w:rsidR="009A217B">
              <w:rPr>
                <w:rFonts w:ascii="Calibri" w:eastAsia="Calibri" w:hAnsi="Calibri" w:cs="Calibri"/>
                <w:color w:val="000000"/>
                <w:sz w:val="22"/>
                <w:szCs w:val="22"/>
              </w:rPr>
              <w:tab/>
              <w:t>14</w:t>
            </w:r>
          </w:hyperlink>
        </w:p>
        <w:p w14:paraId="286CBA48" w14:textId="77777777" w:rsidR="00A528EC" w:rsidRDefault="00A510D9">
          <w:pPr>
            <w:tabs>
              <w:tab w:val="right" w:pos="12000"/>
            </w:tabs>
            <w:spacing w:before="60"/>
            <w:ind w:left="720"/>
            <w:rPr>
              <w:rFonts w:ascii="Arial" w:eastAsia="Arial" w:hAnsi="Arial" w:cs="Arial"/>
              <w:color w:val="000000"/>
              <w:sz w:val="22"/>
              <w:szCs w:val="22"/>
            </w:rPr>
          </w:pPr>
          <w:hyperlink w:anchor="_heading=h.4f1mdlm">
            <w:r w:rsidR="009A217B">
              <w:rPr>
                <w:rFonts w:ascii="Calibri" w:eastAsia="Calibri" w:hAnsi="Calibri" w:cs="Calibri"/>
                <w:color w:val="000000"/>
                <w:sz w:val="22"/>
                <w:szCs w:val="22"/>
              </w:rPr>
              <w:t>2.2.1 Summary of Ability and Desire to Supply the Required Products or Services</w:t>
            </w:r>
            <w:r w:rsidR="009A217B">
              <w:rPr>
                <w:rFonts w:ascii="Calibri" w:eastAsia="Calibri" w:hAnsi="Calibri" w:cs="Calibri"/>
                <w:color w:val="000000"/>
                <w:sz w:val="22"/>
                <w:szCs w:val="22"/>
              </w:rPr>
              <w:tab/>
              <w:t>14</w:t>
            </w:r>
          </w:hyperlink>
        </w:p>
        <w:p w14:paraId="2317CCED" w14:textId="77777777" w:rsidR="00A528EC" w:rsidRDefault="00A510D9">
          <w:pPr>
            <w:tabs>
              <w:tab w:val="right" w:pos="12000"/>
            </w:tabs>
            <w:spacing w:before="60"/>
            <w:ind w:left="720"/>
            <w:rPr>
              <w:rFonts w:ascii="Arial" w:eastAsia="Arial" w:hAnsi="Arial" w:cs="Arial"/>
              <w:color w:val="000000"/>
              <w:sz w:val="22"/>
              <w:szCs w:val="22"/>
            </w:rPr>
          </w:pPr>
          <w:hyperlink w:anchor="_heading=h.2u6wntf">
            <w:r w:rsidR="009A217B">
              <w:rPr>
                <w:rFonts w:ascii="Calibri" w:eastAsia="Calibri" w:hAnsi="Calibri" w:cs="Calibri"/>
                <w:color w:val="000000"/>
                <w:sz w:val="22"/>
                <w:szCs w:val="22"/>
              </w:rPr>
              <w:t>2.2.2 Signature of Authorized Representative</w:t>
            </w:r>
            <w:r w:rsidR="009A217B">
              <w:rPr>
                <w:rFonts w:ascii="Calibri" w:eastAsia="Calibri" w:hAnsi="Calibri" w:cs="Calibri"/>
                <w:color w:val="000000"/>
                <w:sz w:val="22"/>
                <w:szCs w:val="22"/>
              </w:rPr>
              <w:tab/>
              <w:t>14</w:t>
            </w:r>
          </w:hyperlink>
        </w:p>
        <w:p w14:paraId="5C506969" w14:textId="77777777" w:rsidR="00A528EC" w:rsidRDefault="00A510D9">
          <w:pPr>
            <w:tabs>
              <w:tab w:val="right" w:pos="12000"/>
            </w:tabs>
            <w:spacing w:before="60"/>
            <w:ind w:left="720"/>
            <w:rPr>
              <w:rFonts w:ascii="Arial" w:eastAsia="Arial" w:hAnsi="Arial" w:cs="Arial"/>
              <w:color w:val="000000"/>
              <w:sz w:val="22"/>
              <w:szCs w:val="22"/>
            </w:rPr>
          </w:pPr>
          <w:hyperlink w:anchor="_heading=h.19c6y18">
            <w:r w:rsidR="009A217B">
              <w:rPr>
                <w:rFonts w:ascii="Calibri" w:eastAsia="Calibri" w:hAnsi="Calibri" w:cs="Calibri"/>
                <w:color w:val="000000"/>
                <w:sz w:val="22"/>
                <w:szCs w:val="22"/>
              </w:rPr>
              <w:t>2.2.3 Respondent Notification</w:t>
            </w:r>
            <w:r w:rsidR="009A217B">
              <w:rPr>
                <w:rFonts w:ascii="Calibri" w:eastAsia="Calibri" w:hAnsi="Calibri" w:cs="Calibri"/>
                <w:color w:val="000000"/>
                <w:sz w:val="22"/>
                <w:szCs w:val="22"/>
              </w:rPr>
              <w:tab/>
              <w:t>15</w:t>
            </w:r>
          </w:hyperlink>
        </w:p>
        <w:p w14:paraId="45CFA321" w14:textId="77777777" w:rsidR="00A528EC" w:rsidRDefault="00A510D9">
          <w:pPr>
            <w:tabs>
              <w:tab w:val="right" w:pos="12000"/>
            </w:tabs>
            <w:spacing w:before="60"/>
            <w:ind w:left="720"/>
            <w:rPr>
              <w:rFonts w:ascii="Arial" w:eastAsia="Arial" w:hAnsi="Arial" w:cs="Arial"/>
              <w:color w:val="000000"/>
              <w:sz w:val="22"/>
              <w:szCs w:val="22"/>
            </w:rPr>
          </w:pPr>
          <w:hyperlink w:anchor="_heading=h.3tbugp1">
            <w:r w:rsidR="009A217B">
              <w:rPr>
                <w:rFonts w:ascii="Calibri" w:eastAsia="Calibri" w:hAnsi="Calibri" w:cs="Calibri"/>
                <w:color w:val="000000"/>
                <w:sz w:val="22"/>
                <w:szCs w:val="22"/>
              </w:rPr>
              <w:t>2.2.4 Secretary of State</w:t>
            </w:r>
            <w:r w:rsidR="009A217B">
              <w:rPr>
                <w:rFonts w:ascii="Calibri" w:eastAsia="Calibri" w:hAnsi="Calibri" w:cs="Calibri"/>
                <w:color w:val="000000"/>
                <w:sz w:val="22"/>
                <w:szCs w:val="22"/>
              </w:rPr>
              <w:tab/>
              <w:t>15</w:t>
            </w:r>
          </w:hyperlink>
        </w:p>
        <w:p w14:paraId="79303ECB" w14:textId="77777777" w:rsidR="00A528EC" w:rsidRDefault="00A510D9">
          <w:pPr>
            <w:tabs>
              <w:tab w:val="right" w:pos="12000"/>
            </w:tabs>
            <w:spacing w:before="60"/>
            <w:ind w:left="720"/>
            <w:rPr>
              <w:rFonts w:ascii="Arial" w:eastAsia="Arial" w:hAnsi="Arial" w:cs="Arial"/>
              <w:color w:val="000000"/>
              <w:sz w:val="22"/>
              <w:szCs w:val="22"/>
            </w:rPr>
          </w:pPr>
          <w:hyperlink w:anchor="_heading=h.nmf14n">
            <w:r w:rsidR="009A217B">
              <w:rPr>
                <w:rFonts w:ascii="Calibri" w:eastAsia="Calibri" w:hAnsi="Calibri" w:cs="Calibri"/>
                <w:color w:val="000000"/>
                <w:sz w:val="22"/>
                <w:szCs w:val="22"/>
              </w:rPr>
              <w:t>2.2.5 Mandatory Requirements</w:t>
            </w:r>
            <w:r w:rsidR="009A217B">
              <w:rPr>
                <w:rFonts w:ascii="Calibri" w:eastAsia="Calibri" w:hAnsi="Calibri" w:cs="Calibri"/>
                <w:color w:val="000000"/>
                <w:sz w:val="22"/>
                <w:szCs w:val="22"/>
              </w:rPr>
              <w:tab/>
              <w:t>15</w:t>
            </w:r>
          </w:hyperlink>
        </w:p>
        <w:p w14:paraId="46EDC85C" w14:textId="77777777" w:rsidR="00A528EC" w:rsidRDefault="00A510D9">
          <w:pPr>
            <w:tabs>
              <w:tab w:val="right" w:pos="12000"/>
            </w:tabs>
            <w:spacing w:before="60"/>
            <w:ind w:left="720"/>
            <w:rPr>
              <w:rFonts w:ascii="Arial" w:eastAsia="Arial" w:hAnsi="Arial" w:cs="Arial"/>
              <w:color w:val="000000"/>
              <w:sz w:val="22"/>
              <w:szCs w:val="22"/>
            </w:rPr>
          </w:pPr>
          <w:hyperlink w:anchor="_heading=h.tqffhvhhcfm2">
            <w:r w:rsidR="009A217B">
              <w:rPr>
                <w:rFonts w:ascii="Calibri" w:eastAsia="Calibri" w:hAnsi="Calibri" w:cs="Calibri"/>
                <w:color w:val="000000"/>
                <w:sz w:val="22"/>
                <w:szCs w:val="22"/>
              </w:rPr>
              <w:t>2.2.6 Other Information</w:t>
            </w:r>
            <w:r w:rsidR="009A217B">
              <w:rPr>
                <w:rFonts w:ascii="Calibri" w:eastAsia="Calibri" w:hAnsi="Calibri" w:cs="Calibri"/>
                <w:color w:val="000000"/>
                <w:sz w:val="22"/>
                <w:szCs w:val="22"/>
              </w:rPr>
              <w:tab/>
              <w:t>15</w:t>
            </w:r>
          </w:hyperlink>
        </w:p>
        <w:p w14:paraId="5BF90C22" w14:textId="77777777" w:rsidR="00A528EC" w:rsidRDefault="00A510D9">
          <w:pPr>
            <w:tabs>
              <w:tab w:val="right" w:pos="12000"/>
            </w:tabs>
            <w:spacing w:before="60"/>
            <w:ind w:left="360"/>
            <w:rPr>
              <w:rFonts w:ascii="Arial" w:eastAsia="Arial" w:hAnsi="Arial" w:cs="Arial"/>
              <w:color w:val="000000"/>
              <w:sz w:val="22"/>
              <w:szCs w:val="22"/>
            </w:rPr>
          </w:pPr>
          <w:hyperlink w:anchor="_heading=h.37m2jsg">
            <w:r w:rsidR="009A217B">
              <w:rPr>
                <w:rFonts w:ascii="Calibri" w:eastAsia="Calibri" w:hAnsi="Calibri" w:cs="Calibri"/>
                <w:color w:val="000000"/>
                <w:sz w:val="22"/>
                <w:szCs w:val="22"/>
              </w:rPr>
              <w:t>2.3 Business Proposal</w:t>
            </w:r>
            <w:r w:rsidR="009A217B">
              <w:rPr>
                <w:rFonts w:ascii="Calibri" w:eastAsia="Calibri" w:hAnsi="Calibri" w:cs="Calibri"/>
                <w:color w:val="000000"/>
                <w:sz w:val="22"/>
                <w:szCs w:val="22"/>
              </w:rPr>
              <w:tab/>
              <w:t>15</w:t>
            </w:r>
          </w:hyperlink>
        </w:p>
        <w:p w14:paraId="42DBF8FF" w14:textId="77777777" w:rsidR="00A528EC" w:rsidRDefault="00A510D9">
          <w:pPr>
            <w:tabs>
              <w:tab w:val="right" w:pos="12000"/>
            </w:tabs>
            <w:spacing w:before="60"/>
            <w:ind w:left="720"/>
            <w:rPr>
              <w:rFonts w:ascii="Arial" w:eastAsia="Arial" w:hAnsi="Arial" w:cs="Arial"/>
              <w:color w:val="000000"/>
              <w:sz w:val="22"/>
              <w:szCs w:val="22"/>
            </w:rPr>
          </w:pPr>
          <w:hyperlink w:anchor="_heading=h.46r0co2">
            <w:r w:rsidR="009A217B">
              <w:rPr>
                <w:rFonts w:ascii="Calibri" w:eastAsia="Calibri" w:hAnsi="Calibri" w:cs="Calibri"/>
                <w:color w:val="000000"/>
                <w:sz w:val="22"/>
                <w:szCs w:val="22"/>
              </w:rPr>
              <w:t>2.3.1 Respondent’s Company Structure</w:t>
            </w:r>
            <w:r w:rsidR="009A217B">
              <w:rPr>
                <w:rFonts w:ascii="Calibri" w:eastAsia="Calibri" w:hAnsi="Calibri" w:cs="Calibri"/>
                <w:color w:val="000000"/>
                <w:sz w:val="22"/>
                <w:szCs w:val="22"/>
              </w:rPr>
              <w:tab/>
              <w:t>15</w:t>
            </w:r>
          </w:hyperlink>
        </w:p>
        <w:p w14:paraId="0D33CC04" w14:textId="77777777" w:rsidR="00A528EC" w:rsidRDefault="00A510D9">
          <w:pPr>
            <w:tabs>
              <w:tab w:val="right" w:pos="12000"/>
            </w:tabs>
            <w:spacing w:before="60"/>
            <w:ind w:left="720"/>
            <w:rPr>
              <w:rFonts w:ascii="Arial" w:eastAsia="Arial" w:hAnsi="Arial" w:cs="Arial"/>
              <w:color w:val="000000"/>
              <w:sz w:val="22"/>
              <w:szCs w:val="22"/>
            </w:rPr>
          </w:pPr>
          <w:hyperlink w:anchor="_heading=h.111kx3o">
            <w:r w:rsidR="009A217B">
              <w:rPr>
                <w:rFonts w:ascii="Calibri" w:eastAsia="Calibri" w:hAnsi="Calibri" w:cs="Calibri"/>
                <w:color w:val="000000"/>
                <w:sz w:val="22"/>
                <w:szCs w:val="22"/>
              </w:rPr>
              <w:t>2.3.2 Respondent’s Diversity, Equity, and Inclusion Information</w:t>
            </w:r>
            <w:r w:rsidR="009A217B">
              <w:rPr>
                <w:rFonts w:ascii="Calibri" w:eastAsia="Calibri" w:hAnsi="Calibri" w:cs="Calibri"/>
                <w:color w:val="000000"/>
                <w:sz w:val="22"/>
                <w:szCs w:val="22"/>
              </w:rPr>
              <w:tab/>
              <w:t>15</w:t>
            </w:r>
          </w:hyperlink>
        </w:p>
        <w:p w14:paraId="6591E500" w14:textId="77777777" w:rsidR="00A528EC" w:rsidRDefault="00A510D9">
          <w:pPr>
            <w:tabs>
              <w:tab w:val="right" w:pos="12000"/>
            </w:tabs>
            <w:spacing w:before="60"/>
            <w:ind w:left="720"/>
            <w:rPr>
              <w:rFonts w:ascii="Arial" w:eastAsia="Arial" w:hAnsi="Arial" w:cs="Arial"/>
              <w:color w:val="000000"/>
              <w:sz w:val="22"/>
              <w:szCs w:val="22"/>
            </w:rPr>
          </w:pPr>
          <w:hyperlink w:anchor="_heading=h.3l18frh">
            <w:r w:rsidR="009A217B">
              <w:rPr>
                <w:rFonts w:ascii="Calibri" w:eastAsia="Calibri" w:hAnsi="Calibri" w:cs="Calibri"/>
                <w:color w:val="000000"/>
                <w:sz w:val="22"/>
                <w:szCs w:val="22"/>
              </w:rPr>
              <w:t>2.3.3 Organization Financial Information</w:t>
            </w:r>
            <w:r w:rsidR="009A217B">
              <w:rPr>
                <w:rFonts w:ascii="Calibri" w:eastAsia="Calibri" w:hAnsi="Calibri" w:cs="Calibri"/>
                <w:color w:val="000000"/>
                <w:sz w:val="22"/>
                <w:szCs w:val="22"/>
              </w:rPr>
              <w:tab/>
              <w:t>16</w:t>
            </w:r>
          </w:hyperlink>
        </w:p>
        <w:p w14:paraId="03F90B83" w14:textId="77777777" w:rsidR="00A528EC" w:rsidRDefault="00A510D9">
          <w:pPr>
            <w:tabs>
              <w:tab w:val="right" w:pos="12000"/>
            </w:tabs>
            <w:spacing w:before="60"/>
            <w:ind w:left="720"/>
            <w:rPr>
              <w:rFonts w:ascii="Arial" w:eastAsia="Arial" w:hAnsi="Arial" w:cs="Arial"/>
              <w:color w:val="000000"/>
              <w:sz w:val="22"/>
              <w:szCs w:val="22"/>
            </w:rPr>
          </w:pPr>
          <w:hyperlink w:anchor="_heading=h.206ipza">
            <w:r w:rsidR="009A217B">
              <w:rPr>
                <w:rFonts w:ascii="Calibri" w:eastAsia="Calibri" w:hAnsi="Calibri" w:cs="Calibri"/>
                <w:color w:val="000000"/>
                <w:sz w:val="22"/>
                <w:szCs w:val="22"/>
              </w:rPr>
              <w:t>2.3.4 Integrity of Organizational Structure and Financial Reporting</w:t>
            </w:r>
            <w:r w:rsidR="009A217B">
              <w:rPr>
                <w:rFonts w:ascii="Calibri" w:eastAsia="Calibri" w:hAnsi="Calibri" w:cs="Calibri"/>
                <w:color w:val="000000"/>
                <w:sz w:val="22"/>
                <w:szCs w:val="22"/>
              </w:rPr>
              <w:tab/>
              <w:t>16</w:t>
            </w:r>
          </w:hyperlink>
        </w:p>
        <w:p w14:paraId="1480E4DB" w14:textId="77777777" w:rsidR="00A528EC" w:rsidRDefault="00A510D9">
          <w:pPr>
            <w:tabs>
              <w:tab w:val="right" w:pos="12000"/>
            </w:tabs>
            <w:spacing w:before="60"/>
            <w:ind w:left="720"/>
            <w:rPr>
              <w:rFonts w:ascii="Arial" w:eastAsia="Arial" w:hAnsi="Arial" w:cs="Arial"/>
              <w:color w:val="000000"/>
              <w:sz w:val="22"/>
              <w:szCs w:val="22"/>
            </w:rPr>
          </w:pPr>
          <w:hyperlink w:anchor="_heading=h.4k668n3">
            <w:r w:rsidR="009A217B">
              <w:rPr>
                <w:rFonts w:ascii="Calibri" w:eastAsia="Calibri" w:hAnsi="Calibri" w:cs="Calibri"/>
                <w:color w:val="000000"/>
                <w:sz w:val="22"/>
                <w:szCs w:val="22"/>
              </w:rPr>
              <w:t>2.3.5 Contract Terms/Clauses</w:t>
            </w:r>
            <w:r w:rsidR="009A217B">
              <w:rPr>
                <w:rFonts w:ascii="Calibri" w:eastAsia="Calibri" w:hAnsi="Calibri" w:cs="Calibri"/>
                <w:color w:val="000000"/>
                <w:sz w:val="22"/>
                <w:szCs w:val="22"/>
              </w:rPr>
              <w:tab/>
              <w:t>16</w:t>
            </w:r>
          </w:hyperlink>
        </w:p>
        <w:p w14:paraId="1E71BF2F" w14:textId="77777777" w:rsidR="00A528EC" w:rsidRDefault="00A510D9">
          <w:pPr>
            <w:tabs>
              <w:tab w:val="right" w:pos="12000"/>
            </w:tabs>
            <w:spacing w:before="60"/>
            <w:ind w:left="720"/>
            <w:rPr>
              <w:rFonts w:ascii="Arial" w:eastAsia="Arial" w:hAnsi="Arial" w:cs="Arial"/>
              <w:color w:val="000000"/>
              <w:sz w:val="22"/>
              <w:szCs w:val="22"/>
            </w:rPr>
          </w:pPr>
          <w:hyperlink w:anchor="_heading=h.3ygebqi">
            <w:r w:rsidR="009A217B">
              <w:rPr>
                <w:rFonts w:ascii="Calibri" w:eastAsia="Calibri" w:hAnsi="Calibri" w:cs="Calibri"/>
                <w:color w:val="000000"/>
                <w:sz w:val="22"/>
                <w:szCs w:val="22"/>
              </w:rPr>
              <w:t>2.3.6 Registration to do Business</w:t>
            </w:r>
            <w:r w:rsidR="009A217B">
              <w:rPr>
                <w:rFonts w:ascii="Calibri" w:eastAsia="Calibri" w:hAnsi="Calibri" w:cs="Calibri"/>
                <w:color w:val="000000"/>
                <w:sz w:val="22"/>
                <w:szCs w:val="22"/>
              </w:rPr>
              <w:tab/>
              <w:t>17</w:t>
            </w:r>
          </w:hyperlink>
        </w:p>
        <w:p w14:paraId="1FEE6736" w14:textId="77777777" w:rsidR="00A528EC" w:rsidRDefault="00A510D9">
          <w:pPr>
            <w:tabs>
              <w:tab w:val="right" w:pos="12000"/>
            </w:tabs>
            <w:spacing w:before="60"/>
            <w:ind w:left="720"/>
            <w:rPr>
              <w:rFonts w:ascii="Arial" w:eastAsia="Arial" w:hAnsi="Arial" w:cs="Arial"/>
              <w:color w:val="000000"/>
              <w:sz w:val="22"/>
              <w:szCs w:val="22"/>
            </w:rPr>
          </w:pPr>
          <w:hyperlink w:anchor="_heading=h.3cqmetx">
            <w:r w:rsidR="009A217B">
              <w:rPr>
                <w:rFonts w:ascii="Calibri" w:eastAsia="Calibri" w:hAnsi="Calibri" w:cs="Calibri"/>
                <w:color w:val="000000"/>
                <w:sz w:val="22"/>
                <w:szCs w:val="22"/>
              </w:rPr>
              <w:t>2.3.7 Authorizing Document</w:t>
            </w:r>
            <w:r w:rsidR="009A217B">
              <w:rPr>
                <w:rFonts w:ascii="Calibri" w:eastAsia="Calibri" w:hAnsi="Calibri" w:cs="Calibri"/>
                <w:color w:val="000000"/>
                <w:sz w:val="22"/>
                <w:szCs w:val="22"/>
              </w:rPr>
              <w:tab/>
              <w:t>18</w:t>
            </w:r>
          </w:hyperlink>
        </w:p>
        <w:p w14:paraId="4D4BBE5A" w14:textId="77777777" w:rsidR="00A528EC" w:rsidRDefault="00A510D9">
          <w:pPr>
            <w:tabs>
              <w:tab w:val="right" w:pos="12000"/>
            </w:tabs>
            <w:spacing w:before="60"/>
            <w:ind w:left="720"/>
            <w:rPr>
              <w:rFonts w:ascii="Arial" w:eastAsia="Arial" w:hAnsi="Arial" w:cs="Arial"/>
              <w:color w:val="000000"/>
              <w:sz w:val="22"/>
              <w:szCs w:val="22"/>
            </w:rPr>
          </w:pPr>
          <w:hyperlink w:anchor="_heading=h.4bvk7pj">
            <w:r w:rsidR="009A217B">
              <w:rPr>
                <w:rFonts w:ascii="Calibri" w:eastAsia="Calibri" w:hAnsi="Calibri" w:cs="Calibri"/>
                <w:color w:val="000000"/>
                <w:sz w:val="22"/>
                <w:szCs w:val="22"/>
              </w:rPr>
              <w:t>2.3.8 General Information</w:t>
            </w:r>
            <w:r w:rsidR="009A217B">
              <w:rPr>
                <w:rFonts w:ascii="Calibri" w:eastAsia="Calibri" w:hAnsi="Calibri" w:cs="Calibri"/>
                <w:color w:val="000000"/>
                <w:sz w:val="22"/>
                <w:szCs w:val="22"/>
              </w:rPr>
              <w:tab/>
              <w:t>18</w:t>
            </w:r>
          </w:hyperlink>
        </w:p>
        <w:p w14:paraId="508FED07" w14:textId="77777777" w:rsidR="00A528EC" w:rsidRDefault="00A510D9">
          <w:pPr>
            <w:tabs>
              <w:tab w:val="right" w:pos="12000"/>
            </w:tabs>
            <w:spacing w:before="60"/>
            <w:ind w:left="360"/>
            <w:rPr>
              <w:rFonts w:ascii="Arial" w:eastAsia="Arial" w:hAnsi="Arial" w:cs="Arial"/>
              <w:color w:val="000000"/>
              <w:sz w:val="22"/>
              <w:szCs w:val="22"/>
            </w:rPr>
          </w:pPr>
          <w:hyperlink w:anchor="_heading=h.1jlao46">
            <w:r w:rsidR="009A217B">
              <w:rPr>
                <w:rFonts w:ascii="Calibri" w:eastAsia="Calibri" w:hAnsi="Calibri" w:cs="Calibri"/>
                <w:color w:val="000000"/>
                <w:sz w:val="22"/>
                <w:szCs w:val="22"/>
              </w:rPr>
              <w:t>2.4 Technical Proposal</w:t>
            </w:r>
            <w:r w:rsidR="009A217B">
              <w:rPr>
                <w:rFonts w:ascii="Calibri" w:eastAsia="Calibri" w:hAnsi="Calibri" w:cs="Calibri"/>
                <w:color w:val="000000"/>
                <w:sz w:val="22"/>
                <w:szCs w:val="22"/>
              </w:rPr>
              <w:tab/>
              <w:t>18</w:t>
            </w:r>
          </w:hyperlink>
        </w:p>
        <w:p w14:paraId="67FDA375" w14:textId="77777777" w:rsidR="00A528EC" w:rsidRDefault="00A510D9">
          <w:pPr>
            <w:tabs>
              <w:tab w:val="right" w:pos="12000"/>
            </w:tabs>
            <w:spacing w:before="60"/>
            <w:rPr>
              <w:rFonts w:ascii="Arial" w:eastAsia="Arial" w:hAnsi="Arial" w:cs="Arial"/>
              <w:b/>
              <w:color w:val="000000"/>
              <w:sz w:val="22"/>
              <w:szCs w:val="22"/>
            </w:rPr>
          </w:pPr>
          <w:hyperlink w:anchor="_heading=h.4h042r0">
            <w:r w:rsidR="009A217B">
              <w:rPr>
                <w:rFonts w:ascii="Calibri" w:eastAsia="Calibri" w:hAnsi="Calibri" w:cs="Calibri"/>
                <w:b/>
                <w:color w:val="000000"/>
                <w:sz w:val="22"/>
                <w:szCs w:val="22"/>
              </w:rPr>
              <w:t>Section Three</w:t>
            </w:r>
            <w:r w:rsidR="009A217B">
              <w:rPr>
                <w:rFonts w:ascii="Calibri" w:eastAsia="Calibri" w:hAnsi="Calibri" w:cs="Calibri"/>
                <w:b/>
                <w:color w:val="000000"/>
                <w:sz w:val="22"/>
                <w:szCs w:val="22"/>
              </w:rPr>
              <w:br/>
              <w:t>Proposal Evaluation</w:t>
            </w:r>
            <w:r w:rsidR="009A217B">
              <w:rPr>
                <w:rFonts w:ascii="Calibri" w:eastAsia="Calibri" w:hAnsi="Calibri" w:cs="Calibri"/>
                <w:b/>
                <w:color w:val="000000"/>
                <w:sz w:val="22"/>
                <w:szCs w:val="22"/>
              </w:rPr>
              <w:tab/>
              <w:t>19</w:t>
            </w:r>
          </w:hyperlink>
        </w:p>
        <w:p w14:paraId="45ED1166" w14:textId="77777777" w:rsidR="00A528EC" w:rsidRDefault="00A510D9">
          <w:pPr>
            <w:tabs>
              <w:tab w:val="right" w:pos="12000"/>
            </w:tabs>
            <w:spacing w:before="60"/>
            <w:ind w:left="360"/>
            <w:rPr>
              <w:rFonts w:ascii="Arial" w:eastAsia="Arial" w:hAnsi="Arial" w:cs="Arial"/>
              <w:color w:val="000000"/>
              <w:sz w:val="22"/>
              <w:szCs w:val="22"/>
            </w:rPr>
          </w:pPr>
          <w:hyperlink w:anchor="_heading=h.2w5ecyt">
            <w:r w:rsidR="009A217B">
              <w:rPr>
                <w:rFonts w:ascii="Calibri" w:eastAsia="Calibri" w:hAnsi="Calibri" w:cs="Calibri"/>
                <w:color w:val="000000"/>
                <w:sz w:val="22"/>
                <w:szCs w:val="22"/>
              </w:rPr>
              <w:t>3.1 Proposal Evaluation Procedure</w:t>
            </w:r>
            <w:r w:rsidR="009A217B">
              <w:rPr>
                <w:rFonts w:ascii="Calibri" w:eastAsia="Calibri" w:hAnsi="Calibri" w:cs="Calibri"/>
                <w:color w:val="000000"/>
                <w:sz w:val="22"/>
                <w:szCs w:val="22"/>
              </w:rPr>
              <w:tab/>
              <w:t>20</w:t>
            </w:r>
          </w:hyperlink>
        </w:p>
        <w:p w14:paraId="03F6DB5F" w14:textId="77777777" w:rsidR="00A528EC" w:rsidRDefault="00A510D9">
          <w:pPr>
            <w:tabs>
              <w:tab w:val="right" w:pos="12000"/>
            </w:tabs>
            <w:spacing w:before="60"/>
            <w:ind w:left="360"/>
            <w:rPr>
              <w:rFonts w:ascii="Arial" w:eastAsia="Arial" w:hAnsi="Arial" w:cs="Arial"/>
              <w:color w:val="000000"/>
              <w:sz w:val="22"/>
              <w:szCs w:val="22"/>
            </w:rPr>
          </w:pPr>
          <w:hyperlink w:anchor="_heading=h.pkwqa1">
            <w:r w:rsidR="009A217B">
              <w:rPr>
                <w:rFonts w:ascii="Calibri" w:eastAsia="Calibri" w:hAnsi="Calibri" w:cs="Calibri"/>
                <w:color w:val="000000"/>
                <w:sz w:val="22"/>
                <w:szCs w:val="22"/>
              </w:rPr>
              <w:t>3.2 Evaluation Criteria</w:t>
            </w:r>
            <w:r w:rsidR="009A217B">
              <w:rPr>
                <w:rFonts w:ascii="Calibri" w:eastAsia="Calibri" w:hAnsi="Calibri" w:cs="Calibri"/>
                <w:color w:val="000000"/>
                <w:sz w:val="22"/>
                <w:szCs w:val="22"/>
              </w:rPr>
              <w:tab/>
              <w:t>20</w:t>
            </w:r>
          </w:hyperlink>
        </w:p>
        <w:p w14:paraId="331D4252" w14:textId="77777777" w:rsidR="00A528EC" w:rsidRDefault="00A510D9">
          <w:pPr>
            <w:tabs>
              <w:tab w:val="right" w:pos="12000"/>
            </w:tabs>
            <w:spacing w:before="60"/>
            <w:ind w:left="720"/>
            <w:rPr>
              <w:rFonts w:ascii="Arial" w:eastAsia="Arial" w:hAnsi="Arial" w:cs="Arial"/>
              <w:color w:val="000000"/>
              <w:sz w:val="22"/>
              <w:szCs w:val="22"/>
            </w:rPr>
          </w:pPr>
          <w:hyperlink w:anchor="_heading=h.39kk8xu">
            <w:r w:rsidR="009A217B">
              <w:rPr>
                <w:rFonts w:ascii="Calibri" w:eastAsia="Calibri" w:hAnsi="Calibri" w:cs="Calibri"/>
                <w:color w:val="000000"/>
                <w:sz w:val="22"/>
                <w:szCs w:val="22"/>
              </w:rPr>
              <w:t>3.2.1 Adherence to Requirements – Pass/Fail</w:t>
            </w:r>
            <w:r w:rsidR="009A217B">
              <w:rPr>
                <w:rFonts w:ascii="Calibri" w:eastAsia="Calibri" w:hAnsi="Calibri" w:cs="Calibri"/>
                <w:color w:val="000000"/>
                <w:sz w:val="22"/>
                <w:szCs w:val="22"/>
              </w:rPr>
              <w:tab/>
              <w:t>22</w:t>
            </w:r>
          </w:hyperlink>
        </w:p>
        <w:p w14:paraId="14EB3E62" w14:textId="77777777" w:rsidR="00A528EC" w:rsidRDefault="00A510D9">
          <w:pPr>
            <w:tabs>
              <w:tab w:val="right" w:pos="12000"/>
            </w:tabs>
            <w:spacing w:before="60"/>
            <w:ind w:left="720"/>
            <w:rPr>
              <w:rFonts w:ascii="Arial" w:eastAsia="Arial" w:hAnsi="Arial" w:cs="Arial"/>
              <w:color w:val="000000"/>
              <w:sz w:val="22"/>
              <w:szCs w:val="22"/>
            </w:rPr>
          </w:pPr>
          <w:hyperlink w:anchor="_heading=h.1opuj5n">
            <w:r w:rsidR="009A217B">
              <w:rPr>
                <w:rFonts w:ascii="Calibri" w:eastAsia="Calibri" w:hAnsi="Calibri" w:cs="Calibri"/>
                <w:color w:val="000000"/>
                <w:sz w:val="22"/>
                <w:szCs w:val="22"/>
              </w:rPr>
              <w:t>3.2.2 Management Assessment/Quality</w:t>
            </w:r>
            <w:r w:rsidR="009A217B">
              <w:rPr>
                <w:rFonts w:ascii="Calibri" w:eastAsia="Calibri" w:hAnsi="Calibri" w:cs="Calibri"/>
                <w:color w:val="000000"/>
                <w:sz w:val="22"/>
                <w:szCs w:val="22"/>
              </w:rPr>
              <w:tab/>
              <w:t>22</w:t>
            </w:r>
          </w:hyperlink>
          <w:r w:rsidR="009A217B">
            <w:fldChar w:fldCharType="end"/>
          </w:r>
        </w:p>
      </w:sdtContent>
    </w:sdt>
    <w:p w14:paraId="44EAFD9C" w14:textId="77777777" w:rsidR="00A528EC" w:rsidRDefault="00A528EC"/>
    <w:p w14:paraId="345ABF8C" w14:textId="77777777" w:rsidR="00A528EC" w:rsidRDefault="009A217B">
      <w:pPr>
        <w:pStyle w:val="Heading1"/>
        <w:spacing w:before="0"/>
        <w:jc w:val="center"/>
        <w:rPr>
          <w:rFonts w:ascii="Calibri" w:eastAsia="Calibri" w:hAnsi="Calibri" w:cs="Calibri"/>
          <w:b/>
          <w:color w:val="000000"/>
          <w:sz w:val="24"/>
          <w:szCs w:val="24"/>
        </w:rPr>
      </w:pPr>
      <w:bookmarkStart w:id="1" w:name="_heading=h.30j0zll" w:colFirst="0" w:colLast="0"/>
      <w:bookmarkEnd w:id="1"/>
      <w:r>
        <w:rPr>
          <w:rFonts w:ascii="Calibri" w:eastAsia="Calibri" w:hAnsi="Calibri" w:cs="Calibri"/>
          <w:b/>
          <w:color w:val="000000"/>
          <w:sz w:val="24"/>
          <w:szCs w:val="24"/>
        </w:rPr>
        <w:t>Section One</w:t>
      </w:r>
      <w:r>
        <w:br/>
      </w:r>
      <w:r>
        <w:rPr>
          <w:rFonts w:ascii="Calibri" w:eastAsia="Calibri" w:hAnsi="Calibri" w:cs="Calibri"/>
          <w:b/>
          <w:color w:val="000000"/>
          <w:sz w:val="24"/>
          <w:szCs w:val="24"/>
        </w:rPr>
        <w:t>General Information and Requested Products/Services</w:t>
      </w:r>
    </w:p>
    <w:p w14:paraId="4B94D5A5" w14:textId="77777777" w:rsidR="00A528EC" w:rsidRDefault="00A528EC">
      <w:pPr>
        <w:pStyle w:val="Heading2"/>
        <w:spacing w:before="0"/>
        <w:rPr>
          <w:rFonts w:ascii="Calibri" w:eastAsia="Calibri" w:hAnsi="Calibri" w:cs="Calibri"/>
          <w:color w:val="000000"/>
          <w:sz w:val="24"/>
          <w:szCs w:val="24"/>
        </w:rPr>
      </w:pPr>
    </w:p>
    <w:p w14:paraId="61A243E8" w14:textId="77777777" w:rsidR="00A528EC" w:rsidRDefault="009A217B">
      <w:pPr>
        <w:pStyle w:val="Heading2"/>
        <w:spacing w:before="0"/>
        <w:rPr>
          <w:rFonts w:ascii="Calibri" w:eastAsia="Calibri" w:hAnsi="Calibri" w:cs="Calibri"/>
          <w:color w:val="000000"/>
          <w:sz w:val="24"/>
          <w:szCs w:val="24"/>
        </w:rPr>
      </w:pPr>
      <w:bookmarkStart w:id="2" w:name="_heading=h.1fob9te" w:colFirst="0" w:colLast="0"/>
      <w:bookmarkEnd w:id="2"/>
      <w:r>
        <w:rPr>
          <w:rFonts w:ascii="Calibri" w:eastAsia="Calibri" w:hAnsi="Calibri" w:cs="Calibri"/>
          <w:color w:val="000000"/>
          <w:sz w:val="24"/>
          <w:szCs w:val="24"/>
        </w:rPr>
        <w:t>1.1</w:t>
      </w:r>
      <w:r>
        <w:rPr>
          <w:rFonts w:ascii="Calibri" w:eastAsia="Calibri" w:hAnsi="Calibri" w:cs="Calibri"/>
          <w:color w:val="000000"/>
          <w:sz w:val="24"/>
          <w:szCs w:val="24"/>
        </w:rPr>
        <w:tab/>
      </w:r>
      <w:r>
        <w:rPr>
          <w:rFonts w:ascii="Calibri" w:eastAsia="Calibri" w:hAnsi="Calibri" w:cs="Calibri"/>
          <w:b/>
          <w:color w:val="000000"/>
          <w:sz w:val="24"/>
          <w:szCs w:val="24"/>
        </w:rPr>
        <w:t>Introduction</w:t>
      </w:r>
    </w:p>
    <w:p w14:paraId="3DEEC669" w14:textId="77777777" w:rsidR="00A528EC" w:rsidRDefault="00A528EC">
      <w:pPr>
        <w:widowControl/>
        <w:rPr>
          <w:rFonts w:ascii="Calibri" w:eastAsia="Calibri" w:hAnsi="Calibri" w:cs="Calibri"/>
        </w:rPr>
      </w:pPr>
    </w:p>
    <w:p w14:paraId="4AC2919E" w14:textId="3C48F28B" w:rsidR="00DE5549" w:rsidRPr="00DE5549" w:rsidRDefault="009A217B" w:rsidP="00DE5549">
      <w:pPr>
        <w:rPr>
          <w:rFonts w:asciiTheme="minorHAnsi" w:eastAsia="Calibri" w:hAnsiTheme="minorHAnsi" w:cstheme="minorHAnsi"/>
          <w:lang w:val="sv-SE" w:eastAsia="en-US"/>
        </w:rPr>
      </w:pPr>
      <w:r>
        <w:rPr>
          <w:rFonts w:ascii="Calibri" w:eastAsia="Calibri" w:hAnsi="Calibri" w:cs="Calibri"/>
        </w:rPr>
        <w:t xml:space="preserve">In accordance with applicable Indiana Code provisions, Rules and Policies, the Indiana Department of Administration (IDOA), acting on behalf of the Indiana Family and Social Services (FSSA), </w:t>
      </w:r>
      <w:r w:rsidR="00DE5549">
        <w:rPr>
          <w:rFonts w:ascii="Calibri" w:eastAsia="Calibri" w:hAnsi="Calibri" w:cs="Calibri"/>
        </w:rPr>
        <w:t>(DDRS)</w:t>
      </w:r>
      <w:r>
        <w:rPr>
          <w:rFonts w:ascii="Calibri" w:eastAsia="Calibri" w:hAnsi="Calibri" w:cs="Calibri"/>
        </w:rPr>
        <w:t xml:space="preserve"> </w:t>
      </w:r>
      <w:r w:rsidRPr="00DE5549">
        <w:rPr>
          <w:rFonts w:asciiTheme="minorHAnsi" w:eastAsia="Calibri" w:hAnsiTheme="minorHAnsi" w:cstheme="minorHAnsi"/>
        </w:rPr>
        <w:t xml:space="preserve"> </w:t>
      </w:r>
      <w:r w:rsidR="00DE5549" w:rsidRPr="00DE5549">
        <w:rPr>
          <w:rFonts w:asciiTheme="minorHAnsi" w:eastAsia="Calibri" w:hAnsiTheme="minorHAnsi" w:cstheme="minorHAnsi"/>
          <w:lang w:val="sv-SE" w:eastAsia="en-US"/>
        </w:rPr>
        <w:t>requests responses from organizations for the provision of Pre-Employment Transition Services (Pre-ETS) as described in the Workforce Innovation and Opportunity Act (WIOA), to students with disabilities between the ages of 14-22 years of age who are eligible or potentially eligible for Vocational Rehabilitation (VR). The responses to this RF</w:t>
      </w:r>
      <w:r w:rsidR="00AC2377">
        <w:rPr>
          <w:rFonts w:asciiTheme="minorHAnsi" w:eastAsia="Calibri" w:hAnsiTheme="minorHAnsi" w:cstheme="minorHAnsi"/>
          <w:lang w:val="sv-SE" w:eastAsia="en-US"/>
        </w:rPr>
        <w:t>S</w:t>
      </w:r>
      <w:r w:rsidR="00DE5549" w:rsidRPr="00DE5549">
        <w:rPr>
          <w:rFonts w:asciiTheme="minorHAnsi" w:eastAsia="Calibri" w:hAnsiTheme="minorHAnsi" w:cstheme="minorHAnsi"/>
          <w:lang w:val="sv-SE" w:eastAsia="en-US"/>
        </w:rPr>
        <w:t xml:space="preserve"> will provide BRS with insight into the available resources and expertise for the provision of high-quality Pre-ETS and the capacity of respondents to partner with BRS in meeting specific WIOA requirements. It is the intent of IDOA to solicit responses and possibly demonstrations to this Request for </w:t>
      </w:r>
      <w:r w:rsidR="00DE5549">
        <w:rPr>
          <w:rFonts w:asciiTheme="minorHAnsi" w:eastAsia="Calibri" w:hAnsiTheme="minorHAnsi" w:cstheme="minorHAnsi"/>
          <w:lang w:val="sv-SE" w:eastAsia="en-US"/>
        </w:rPr>
        <w:t>Service</w:t>
      </w:r>
      <w:r w:rsidR="00DE5549" w:rsidRPr="00DE5549">
        <w:rPr>
          <w:rFonts w:asciiTheme="minorHAnsi" w:eastAsia="Calibri" w:hAnsiTheme="minorHAnsi" w:cstheme="minorHAnsi"/>
          <w:lang w:val="sv-SE" w:eastAsia="en-US"/>
        </w:rPr>
        <w:t xml:space="preserve"> (RF</w:t>
      </w:r>
      <w:r w:rsidR="00DE5549">
        <w:rPr>
          <w:rFonts w:asciiTheme="minorHAnsi" w:eastAsia="Calibri" w:hAnsiTheme="minorHAnsi" w:cstheme="minorHAnsi"/>
          <w:lang w:val="sv-SE" w:eastAsia="en-US"/>
        </w:rPr>
        <w:t>S</w:t>
      </w:r>
      <w:r w:rsidR="00DE5549" w:rsidRPr="00DE5549">
        <w:rPr>
          <w:rFonts w:asciiTheme="minorHAnsi" w:eastAsia="Calibri" w:hAnsiTheme="minorHAnsi" w:cstheme="minorHAnsi"/>
          <w:lang w:val="sv-SE" w:eastAsia="en-US"/>
        </w:rPr>
        <w:t xml:space="preserve">) in accordance with the statement of work, response preparation section, and specifications contained in this document in order to award and negotiate contract(s).  </w:t>
      </w:r>
    </w:p>
    <w:p w14:paraId="3656B9AB" w14:textId="77777777" w:rsidR="00A528EC" w:rsidRPr="00DE5549" w:rsidRDefault="00A528EC">
      <w:pPr>
        <w:widowControl/>
        <w:rPr>
          <w:rFonts w:asciiTheme="minorHAnsi" w:eastAsia="Calibri" w:hAnsiTheme="minorHAnsi" w:cstheme="minorHAnsi"/>
        </w:rPr>
      </w:pPr>
    </w:p>
    <w:p w14:paraId="3EC64F71" w14:textId="77777777" w:rsidR="00A528EC" w:rsidRDefault="009A217B">
      <w:pPr>
        <w:widowControl/>
        <w:rPr>
          <w:rFonts w:ascii="Calibri" w:eastAsia="Calibri" w:hAnsi="Calibri" w:cs="Calibri"/>
        </w:rPr>
      </w:pPr>
      <w:r>
        <w:rPr>
          <w:rFonts w:ascii="Calibri" w:eastAsia="Calibri" w:hAnsi="Calibri" w:cs="Calibri"/>
        </w:rPr>
        <w:t xml:space="preserve">It is the intent of IDOA to solicit responses to this RFS in accordance with the statement of work, proposal preparation section, and specifications contained in this document.  This RFS is being posted to the IDOA Bidding Opportunities website, at </w:t>
      </w:r>
      <w:hyperlink r:id="rId12">
        <w:r>
          <w:rPr>
            <w:rFonts w:ascii="Calibri" w:eastAsia="Calibri" w:hAnsi="Calibri" w:cs="Calibri"/>
            <w:color w:val="0000FF"/>
            <w:u w:val="single"/>
          </w:rPr>
          <w:t>https://www.in.gov/idoa/procurement/current-business-opportunities/</w:t>
        </w:r>
      </w:hyperlink>
      <w:r>
        <w:rPr>
          <w:rFonts w:ascii="Calibri" w:eastAsia="Calibri" w:hAnsi="Calibri" w:cs="Calibri"/>
        </w:rPr>
        <w:t xml:space="preserve"> for downloading. Neither this RFS nor any response (proposal) submitted hereto are to be construed as a legal offer.  </w:t>
      </w:r>
    </w:p>
    <w:p w14:paraId="45FB0818" w14:textId="77777777" w:rsidR="00A528EC" w:rsidRDefault="00A528EC">
      <w:pPr>
        <w:widowControl/>
        <w:rPr>
          <w:rFonts w:ascii="Calibri" w:eastAsia="Calibri" w:hAnsi="Calibri" w:cs="Calibri"/>
        </w:rPr>
      </w:pPr>
    </w:p>
    <w:p w14:paraId="460525F7" w14:textId="77777777" w:rsidR="00A528EC" w:rsidRDefault="009A217B">
      <w:pPr>
        <w:pStyle w:val="Heading2"/>
        <w:spacing w:before="0"/>
        <w:rPr>
          <w:rFonts w:ascii="Calibri" w:eastAsia="Calibri" w:hAnsi="Calibri" w:cs="Calibri"/>
          <w:color w:val="000000"/>
          <w:sz w:val="24"/>
          <w:szCs w:val="24"/>
        </w:rPr>
      </w:pPr>
      <w:bookmarkStart w:id="3" w:name="_heading=h.3znysh7" w:colFirst="0" w:colLast="0"/>
      <w:bookmarkEnd w:id="3"/>
      <w:r>
        <w:rPr>
          <w:rFonts w:ascii="Calibri" w:eastAsia="Calibri" w:hAnsi="Calibri" w:cs="Calibri"/>
          <w:color w:val="000000"/>
          <w:sz w:val="24"/>
          <w:szCs w:val="24"/>
        </w:rPr>
        <w:t>1.2</w:t>
      </w:r>
      <w:r>
        <w:rPr>
          <w:rFonts w:ascii="Calibri" w:eastAsia="Calibri" w:hAnsi="Calibri" w:cs="Calibri"/>
          <w:color w:val="000000"/>
          <w:sz w:val="24"/>
          <w:szCs w:val="24"/>
        </w:rPr>
        <w:tab/>
      </w:r>
      <w:r>
        <w:rPr>
          <w:rFonts w:ascii="Calibri" w:eastAsia="Calibri" w:hAnsi="Calibri" w:cs="Calibri"/>
          <w:b/>
          <w:color w:val="000000"/>
          <w:sz w:val="24"/>
          <w:szCs w:val="24"/>
        </w:rPr>
        <w:t>Definitions and Abbreviations</w:t>
      </w:r>
    </w:p>
    <w:p w14:paraId="4DDBEF00" w14:textId="77777777" w:rsidR="00A528EC" w:rsidRDefault="00A528EC">
      <w:pPr>
        <w:widowControl/>
        <w:rPr>
          <w:rFonts w:ascii="Calibri" w:eastAsia="Calibri" w:hAnsi="Calibri" w:cs="Calibri"/>
        </w:rPr>
      </w:pPr>
    </w:p>
    <w:p w14:paraId="3587571E" w14:textId="77777777" w:rsidR="00A528EC" w:rsidRDefault="009A217B">
      <w:pPr>
        <w:widowControl/>
        <w:rPr>
          <w:rFonts w:ascii="Calibri" w:eastAsia="Calibri" w:hAnsi="Calibri" w:cs="Calibri"/>
        </w:rPr>
      </w:pPr>
      <w:r>
        <w:rPr>
          <w:rFonts w:ascii="Calibri" w:eastAsia="Calibri" w:hAnsi="Calibri" w:cs="Calibri"/>
        </w:rPr>
        <w:t xml:space="preserve">Following are explanations of terms and abbreviations appearing throughout this RFS Other special terms may be used in the RFS, but they are more localized and defined where they appear, rather than in the following list. </w:t>
      </w:r>
    </w:p>
    <w:p w14:paraId="3461D779" w14:textId="77777777" w:rsidR="00A528EC" w:rsidRDefault="00A528EC">
      <w:pPr>
        <w:widowControl/>
        <w:rPr>
          <w:rFonts w:ascii="Calibri" w:eastAsia="Calibri" w:hAnsi="Calibri" w:cs="Calibri"/>
        </w:rPr>
      </w:pPr>
    </w:p>
    <w:tbl>
      <w:tblPr>
        <w:tblW w:w="9360" w:type="dxa"/>
        <w:tblInd w:w="108" w:type="dxa"/>
        <w:tblLayout w:type="fixed"/>
        <w:tblCellMar>
          <w:left w:w="115" w:type="dxa"/>
          <w:right w:w="115" w:type="dxa"/>
        </w:tblCellMar>
        <w:tblLook w:val="0400" w:firstRow="0" w:lastRow="0" w:firstColumn="0" w:lastColumn="0" w:noHBand="0" w:noVBand="1"/>
      </w:tblPr>
      <w:tblGrid>
        <w:gridCol w:w="2577"/>
        <w:gridCol w:w="250"/>
        <w:gridCol w:w="6533"/>
      </w:tblGrid>
      <w:tr w:rsidR="00A528EC" w14:paraId="0E2CEADE" w14:textId="77777777">
        <w:trPr>
          <w:trHeight w:val="1053"/>
        </w:trPr>
        <w:tc>
          <w:tcPr>
            <w:tcW w:w="2581" w:type="dxa"/>
            <w:shd w:val="clear" w:color="auto" w:fill="auto"/>
          </w:tcPr>
          <w:p w14:paraId="16593348" w14:textId="77777777" w:rsidR="00A528EC" w:rsidRDefault="009A217B">
            <w:pPr>
              <w:widowControl/>
              <w:rPr>
                <w:rFonts w:ascii="Calibri" w:eastAsia="Calibri" w:hAnsi="Calibri" w:cs="Calibri"/>
                <w:color w:val="000000"/>
              </w:rPr>
            </w:pPr>
            <w:bookmarkStart w:id="4" w:name="bookmark=id.2et92p0" w:colFirst="0" w:colLast="0"/>
            <w:bookmarkEnd w:id="4"/>
            <w:r>
              <w:rPr>
                <w:rFonts w:ascii="Calibri" w:eastAsia="Calibri" w:hAnsi="Calibri" w:cs="Calibri"/>
                <w:color w:val="000000"/>
              </w:rPr>
              <w:lastRenderedPageBreak/>
              <w:t>Award Recommendation</w:t>
            </w:r>
          </w:p>
          <w:p w14:paraId="3CF2D8B6" w14:textId="77777777" w:rsidR="00A528EC" w:rsidRDefault="00A528EC">
            <w:pPr>
              <w:widowControl/>
              <w:rPr>
                <w:rFonts w:ascii="Calibri" w:eastAsia="Calibri" w:hAnsi="Calibri" w:cs="Calibri"/>
                <w:color w:val="000000"/>
              </w:rPr>
            </w:pPr>
          </w:p>
          <w:p w14:paraId="0FB78278" w14:textId="77777777" w:rsidR="00A528EC" w:rsidRDefault="00A528EC">
            <w:pPr>
              <w:widowControl/>
              <w:rPr>
                <w:rFonts w:ascii="Calibri" w:eastAsia="Calibri" w:hAnsi="Calibri" w:cs="Calibri"/>
                <w:color w:val="000000"/>
              </w:rPr>
            </w:pPr>
          </w:p>
          <w:p w14:paraId="1FC39945" w14:textId="77777777" w:rsidR="00A528EC" w:rsidRDefault="00A528EC">
            <w:pPr>
              <w:widowControl/>
              <w:rPr>
                <w:rFonts w:ascii="Calibri" w:eastAsia="Calibri" w:hAnsi="Calibri" w:cs="Calibri"/>
                <w:color w:val="000000"/>
              </w:rPr>
            </w:pPr>
          </w:p>
        </w:tc>
        <w:tc>
          <w:tcPr>
            <w:tcW w:w="235" w:type="dxa"/>
            <w:shd w:val="clear" w:color="auto" w:fill="auto"/>
          </w:tcPr>
          <w:p w14:paraId="0562CB0E" w14:textId="77777777" w:rsidR="00A528EC" w:rsidRDefault="00A528EC">
            <w:pPr>
              <w:widowControl/>
              <w:rPr>
                <w:rFonts w:ascii="Calibri" w:eastAsia="Calibri" w:hAnsi="Calibri" w:cs="Calibri"/>
                <w:color w:val="000000"/>
              </w:rPr>
            </w:pPr>
          </w:p>
        </w:tc>
        <w:tc>
          <w:tcPr>
            <w:tcW w:w="6544" w:type="dxa"/>
            <w:shd w:val="clear" w:color="auto" w:fill="auto"/>
          </w:tcPr>
          <w:p w14:paraId="1C2F84B5" w14:textId="77777777" w:rsidR="00A528EC" w:rsidRDefault="009A217B">
            <w:pPr>
              <w:widowControl/>
              <w:rPr>
                <w:rFonts w:ascii="Calibri" w:eastAsia="Calibri" w:hAnsi="Calibri" w:cs="Calibri"/>
                <w:color w:val="000000"/>
              </w:rPr>
            </w:pPr>
            <w:r>
              <w:rPr>
                <w:rFonts w:ascii="Calibri" w:eastAsia="Calibri" w:hAnsi="Calibri" w:cs="Calibri"/>
                <w:color w:val="000000"/>
              </w:rPr>
              <w:t>IDOA’s summary, typically in letter format, of the RFS and suggestion on respondent selected for the purposes of beginning contract negotiations.</w:t>
            </w:r>
          </w:p>
          <w:p w14:paraId="34CE0A41" w14:textId="77777777" w:rsidR="00A528EC" w:rsidRDefault="00A528EC">
            <w:pPr>
              <w:widowControl/>
              <w:rPr>
                <w:rFonts w:ascii="Calibri" w:eastAsia="Calibri" w:hAnsi="Calibri" w:cs="Calibri"/>
                <w:color w:val="000000"/>
              </w:rPr>
            </w:pPr>
          </w:p>
          <w:p w14:paraId="62EBF3C5" w14:textId="77777777" w:rsidR="00A528EC" w:rsidRDefault="00A528EC">
            <w:pPr>
              <w:widowControl/>
              <w:rPr>
                <w:rFonts w:ascii="Calibri" w:eastAsia="Calibri" w:hAnsi="Calibri" w:cs="Calibri"/>
                <w:color w:val="000000"/>
              </w:rPr>
            </w:pPr>
          </w:p>
        </w:tc>
      </w:tr>
      <w:tr w:rsidR="00A528EC" w14:paraId="76DC219F" w14:textId="77777777">
        <w:trPr>
          <w:trHeight w:val="300"/>
        </w:trPr>
        <w:tc>
          <w:tcPr>
            <w:tcW w:w="2581" w:type="dxa"/>
            <w:shd w:val="clear" w:color="auto" w:fill="auto"/>
          </w:tcPr>
          <w:p w14:paraId="5CE0B849" w14:textId="77777777" w:rsidR="00A528EC" w:rsidRDefault="009A217B">
            <w:pPr>
              <w:widowControl/>
              <w:rPr>
                <w:rFonts w:ascii="Calibri" w:eastAsia="Calibri" w:hAnsi="Calibri" w:cs="Calibri"/>
                <w:color w:val="000000"/>
              </w:rPr>
            </w:pPr>
            <w:r>
              <w:rPr>
                <w:rFonts w:ascii="Calibri" w:eastAsia="Calibri" w:hAnsi="Calibri" w:cs="Calibri"/>
                <w:color w:val="000000"/>
              </w:rPr>
              <w:t>Contract Award</w:t>
            </w:r>
          </w:p>
        </w:tc>
        <w:tc>
          <w:tcPr>
            <w:tcW w:w="235" w:type="dxa"/>
            <w:shd w:val="clear" w:color="auto" w:fill="auto"/>
          </w:tcPr>
          <w:p w14:paraId="6D98A12B" w14:textId="77777777" w:rsidR="00A528EC" w:rsidRDefault="00A528EC">
            <w:pPr>
              <w:widowControl/>
              <w:rPr>
                <w:rFonts w:ascii="Calibri" w:eastAsia="Calibri" w:hAnsi="Calibri" w:cs="Calibri"/>
                <w:color w:val="000000"/>
              </w:rPr>
            </w:pPr>
          </w:p>
        </w:tc>
        <w:tc>
          <w:tcPr>
            <w:tcW w:w="6544" w:type="dxa"/>
            <w:shd w:val="clear" w:color="auto" w:fill="auto"/>
          </w:tcPr>
          <w:p w14:paraId="4AFD3A5D" w14:textId="77777777" w:rsidR="00A528EC" w:rsidRDefault="009A217B">
            <w:pPr>
              <w:widowControl/>
              <w:rPr>
                <w:rFonts w:ascii="Calibri" w:eastAsia="Calibri" w:hAnsi="Calibri" w:cs="Calibri"/>
                <w:color w:val="000000"/>
              </w:rPr>
            </w:pPr>
            <w:r>
              <w:rPr>
                <w:rFonts w:ascii="Calibri" w:eastAsia="Calibri" w:hAnsi="Calibri" w:cs="Calibri"/>
                <w:color w:val="000000"/>
              </w:rPr>
              <w:t>The acceptance of IDOA’s Award Recommendation by the agency being supported in conjunction with the public posting of the Award Recommendation.</w:t>
            </w:r>
          </w:p>
        </w:tc>
      </w:tr>
      <w:tr w:rsidR="00A528EC" w14:paraId="2946DB82" w14:textId="77777777">
        <w:trPr>
          <w:trHeight w:val="300"/>
        </w:trPr>
        <w:tc>
          <w:tcPr>
            <w:tcW w:w="2581" w:type="dxa"/>
            <w:shd w:val="clear" w:color="auto" w:fill="auto"/>
          </w:tcPr>
          <w:p w14:paraId="5997CC1D" w14:textId="77777777" w:rsidR="00A528EC" w:rsidRDefault="00A528EC">
            <w:pPr>
              <w:widowControl/>
              <w:rPr>
                <w:rFonts w:ascii="Calibri" w:eastAsia="Calibri" w:hAnsi="Calibri" w:cs="Calibri"/>
                <w:color w:val="000000"/>
              </w:rPr>
            </w:pPr>
          </w:p>
        </w:tc>
        <w:tc>
          <w:tcPr>
            <w:tcW w:w="235" w:type="dxa"/>
            <w:shd w:val="clear" w:color="auto" w:fill="auto"/>
          </w:tcPr>
          <w:p w14:paraId="110FFD37" w14:textId="77777777" w:rsidR="00A528EC" w:rsidRDefault="00A528EC">
            <w:pPr>
              <w:widowControl/>
              <w:rPr>
                <w:rFonts w:ascii="Calibri" w:eastAsia="Calibri" w:hAnsi="Calibri" w:cs="Calibri"/>
                <w:color w:val="000000"/>
              </w:rPr>
            </w:pPr>
          </w:p>
        </w:tc>
        <w:tc>
          <w:tcPr>
            <w:tcW w:w="6544" w:type="dxa"/>
            <w:shd w:val="clear" w:color="auto" w:fill="auto"/>
          </w:tcPr>
          <w:p w14:paraId="6B699379" w14:textId="77777777" w:rsidR="00A528EC" w:rsidRDefault="00A528EC">
            <w:pPr>
              <w:widowControl/>
              <w:rPr>
                <w:rFonts w:ascii="Calibri" w:eastAsia="Calibri" w:hAnsi="Calibri" w:cs="Calibri"/>
                <w:color w:val="000000"/>
              </w:rPr>
            </w:pPr>
          </w:p>
        </w:tc>
      </w:tr>
      <w:tr w:rsidR="00A528EC" w14:paraId="65259FF1" w14:textId="77777777">
        <w:trPr>
          <w:trHeight w:val="300"/>
        </w:trPr>
        <w:tc>
          <w:tcPr>
            <w:tcW w:w="2581" w:type="dxa"/>
            <w:shd w:val="clear" w:color="auto" w:fill="auto"/>
          </w:tcPr>
          <w:p w14:paraId="66D9A4EC" w14:textId="77777777" w:rsidR="00A528EC" w:rsidRDefault="009A217B">
            <w:pPr>
              <w:widowControl/>
              <w:rPr>
                <w:rFonts w:ascii="Calibri" w:eastAsia="Calibri" w:hAnsi="Calibri" w:cs="Calibri"/>
                <w:color w:val="000000"/>
              </w:rPr>
            </w:pPr>
            <w:r>
              <w:rPr>
                <w:rFonts w:ascii="Calibri" w:eastAsia="Calibri" w:hAnsi="Calibri" w:cs="Calibri"/>
                <w:color w:val="000000"/>
              </w:rPr>
              <w:t>IAC</w:t>
            </w:r>
          </w:p>
        </w:tc>
        <w:tc>
          <w:tcPr>
            <w:tcW w:w="235" w:type="dxa"/>
            <w:shd w:val="clear" w:color="auto" w:fill="auto"/>
          </w:tcPr>
          <w:p w14:paraId="3FE9F23F" w14:textId="77777777" w:rsidR="00A528EC" w:rsidRDefault="00A528EC">
            <w:pPr>
              <w:widowControl/>
              <w:rPr>
                <w:rFonts w:ascii="Calibri" w:eastAsia="Calibri" w:hAnsi="Calibri" w:cs="Calibri"/>
                <w:color w:val="000000"/>
              </w:rPr>
            </w:pPr>
          </w:p>
        </w:tc>
        <w:tc>
          <w:tcPr>
            <w:tcW w:w="6544" w:type="dxa"/>
            <w:shd w:val="clear" w:color="auto" w:fill="auto"/>
          </w:tcPr>
          <w:p w14:paraId="40408C99" w14:textId="77777777" w:rsidR="00A528EC" w:rsidRDefault="009A217B">
            <w:pPr>
              <w:widowControl/>
              <w:rPr>
                <w:rFonts w:ascii="Calibri" w:eastAsia="Calibri" w:hAnsi="Calibri" w:cs="Calibri"/>
                <w:color w:val="000000"/>
              </w:rPr>
            </w:pPr>
            <w:r>
              <w:rPr>
                <w:rFonts w:ascii="Calibri" w:eastAsia="Calibri" w:hAnsi="Calibri" w:cs="Calibri"/>
                <w:color w:val="000000"/>
              </w:rPr>
              <w:t>Indiana Administrative Code</w:t>
            </w:r>
          </w:p>
        </w:tc>
      </w:tr>
      <w:tr w:rsidR="00A528EC" w14:paraId="1F72F646" w14:textId="77777777">
        <w:trPr>
          <w:trHeight w:val="510"/>
        </w:trPr>
        <w:tc>
          <w:tcPr>
            <w:tcW w:w="2581" w:type="dxa"/>
            <w:shd w:val="clear" w:color="auto" w:fill="auto"/>
          </w:tcPr>
          <w:p w14:paraId="08CE6F91" w14:textId="77777777" w:rsidR="00A528EC" w:rsidRDefault="00A528EC">
            <w:pPr>
              <w:widowControl/>
              <w:rPr>
                <w:rFonts w:ascii="Calibri" w:eastAsia="Calibri" w:hAnsi="Calibri" w:cs="Calibri"/>
                <w:color w:val="000000"/>
              </w:rPr>
            </w:pPr>
          </w:p>
        </w:tc>
        <w:tc>
          <w:tcPr>
            <w:tcW w:w="235" w:type="dxa"/>
            <w:shd w:val="clear" w:color="auto" w:fill="auto"/>
          </w:tcPr>
          <w:p w14:paraId="61CDCEAD" w14:textId="77777777" w:rsidR="00A528EC" w:rsidRDefault="00A528EC">
            <w:pPr>
              <w:widowControl/>
              <w:rPr>
                <w:rFonts w:ascii="Calibri" w:eastAsia="Calibri" w:hAnsi="Calibri" w:cs="Calibri"/>
                <w:color w:val="000000"/>
              </w:rPr>
            </w:pPr>
          </w:p>
        </w:tc>
        <w:tc>
          <w:tcPr>
            <w:tcW w:w="6544" w:type="dxa"/>
            <w:shd w:val="clear" w:color="auto" w:fill="auto"/>
          </w:tcPr>
          <w:p w14:paraId="6BB9E253" w14:textId="77777777" w:rsidR="00A528EC" w:rsidRDefault="00A528EC">
            <w:pPr>
              <w:widowControl/>
              <w:rPr>
                <w:rFonts w:ascii="Calibri" w:eastAsia="Calibri" w:hAnsi="Calibri" w:cs="Calibri"/>
              </w:rPr>
            </w:pPr>
          </w:p>
        </w:tc>
      </w:tr>
      <w:tr w:rsidR="00A528EC" w14:paraId="0784A874" w14:textId="77777777">
        <w:trPr>
          <w:trHeight w:val="477"/>
        </w:trPr>
        <w:tc>
          <w:tcPr>
            <w:tcW w:w="2581" w:type="dxa"/>
            <w:shd w:val="clear" w:color="auto" w:fill="auto"/>
          </w:tcPr>
          <w:p w14:paraId="2A27B618" w14:textId="77777777" w:rsidR="00A528EC" w:rsidRDefault="009A217B">
            <w:pPr>
              <w:widowControl/>
              <w:rPr>
                <w:rFonts w:ascii="Calibri" w:eastAsia="Calibri" w:hAnsi="Calibri" w:cs="Calibri"/>
                <w:color w:val="000000"/>
              </w:rPr>
            </w:pPr>
            <w:r>
              <w:rPr>
                <w:rFonts w:ascii="Calibri" w:eastAsia="Calibri" w:hAnsi="Calibri" w:cs="Calibri"/>
                <w:color w:val="000000"/>
              </w:rPr>
              <w:t>IC</w:t>
            </w:r>
          </w:p>
          <w:p w14:paraId="23DE523C" w14:textId="77777777" w:rsidR="00A528EC" w:rsidRDefault="00A528EC">
            <w:pPr>
              <w:widowControl/>
              <w:rPr>
                <w:rFonts w:ascii="Calibri" w:eastAsia="Calibri" w:hAnsi="Calibri" w:cs="Calibri"/>
                <w:color w:val="000000"/>
              </w:rPr>
            </w:pPr>
          </w:p>
        </w:tc>
        <w:tc>
          <w:tcPr>
            <w:tcW w:w="235" w:type="dxa"/>
            <w:shd w:val="clear" w:color="auto" w:fill="auto"/>
          </w:tcPr>
          <w:p w14:paraId="52E56223" w14:textId="77777777" w:rsidR="00A528EC" w:rsidRDefault="00A528EC">
            <w:pPr>
              <w:widowControl/>
              <w:rPr>
                <w:rFonts w:ascii="Calibri" w:eastAsia="Calibri" w:hAnsi="Calibri" w:cs="Calibri"/>
                <w:color w:val="000000"/>
              </w:rPr>
            </w:pPr>
          </w:p>
        </w:tc>
        <w:tc>
          <w:tcPr>
            <w:tcW w:w="6544" w:type="dxa"/>
            <w:shd w:val="clear" w:color="auto" w:fill="auto"/>
          </w:tcPr>
          <w:p w14:paraId="005F30BF" w14:textId="77777777" w:rsidR="00A528EC" w:rsidRDefault="009A217B">
            <w:pPr>
              <w:widowControl/>
              <w:rPr>
                <w:rFonts w:ascii="Calibri" w:eastAsia="Calibri" w:hAnsi="Calibri" w:cs="Calibri"/>
                <w:color w:val="000000"/>
              </w:rPr>
            </w:pPr>
            <w:r>
              <w:rPr>
                <w:rFonts w:ascii="Calibri" w:eastAsia="Calibri" w:hAnsi="Calibri" w:cs="Calibri"/>
                <w:color w:val="000000"/>
              </w:rPr>
              <w:t>Indiana Code</w:t>
            </w:r>
          </w:p>
        </w:tc>
      </w:tr>
      <w:tr w:rsidR="00A528EC" w14:paraId="07547A01" w14:textId="77777777">
        <w:trPr>
          <w:trHeight w:val="300"/>
        </w:trPr>
        <w:tc>
          <w:tcPr>
            <w:tcW w:w="2581" w:type="dxa"/>
            <w:shd w:val="clear" w:color="auto" w:fill="auto"/>
          </w:tcPr>
          <w:p w14:paraId="5043CB0F" w14:textId="77777777" w:rsidR="00A528EC" w:rsidRDefault="00A528EC">
            <w:pPr>
              <w:widowControl/>
              <w:rPr>
                <w:rFonts w:ascii="Calibri" w:eastAsia="Calibri" w:hAnsi="Calibri" w:cs="Calibri"/>
                <w:color w:val="000000"/>
              </w:rPr>
            </w:pPr>
          </w:p>
        </w:tc>
        <w:tc>
          <w:tcPr>
            <w:tcW w:w="235" w:type="dxa"/>
            <w:shd w:val="clear" w:color="auto" w:fill="auto"/>
          </w:tcPr>
          <w:p w14:paraId="07459315" w14:textId="77777777" w:rsidR="00A528EC" w:rsidRDefault="00A528EC">
            <w:pPr>
              <w:widowControl/>
              <w:rPr>
                <w:rFonts w:ascii="Calibri" w:eastAsia="Calibri" w:hAnsi="Calibri" w:cs="Calibri"/>
                <w:color w:val="000000"/>
              </w:rPr>
            </w:pPr>
          </w:p>
        </w:tc>
        <w:tc>
          <w:tcPr>
            <w:tcW w:w="6544" w:type="dxa"/>
            <w:shd w:val="clear" w:color="auto" w:fill="auto"/>
          </w:tcPr>
          <w:p w14:paraId="6537F28F" w14:textId="77777777" w:rsidR="00A528EC" w:rsidRDefault="00A528EC">
            <w:pPr>
              <w:widowControl/>
              <w:rPr>
                <w:rFonts w:ascii="Calibri" w:eastAsia="Calibri" w:hAnsi="Calibri" w:cs="Calibri"/>
                <w:color w:val="000000"/>
              </w:rPr>
            </w:pPr>
          </w:p>
        </w:tc>
      </w:tr>
      <w:tr w:rsidR="00A528EC" w14:paraId="04B4EEAA" w14:textId="77777777">
        <w:trPr>
          <w:trHeight w:val="260"/>
        </w:trPr>
        <w:tc>
          <w:tcPr>
            <w:tcW w:w="2581" w:type="dxa"/>
            <w:shd w:val="clear" w:color="auto" w:fill="auto"/>
          </w:tcPr>
          <w:p w14:paraId="19766BDE" w14:textId="77777777" w:rsidR="00A528EC" w:rsidRDefault="009A217B">
            <w:pPr>
              <w:widowControl/>
              <w:rPr>
                <w:rFonts w:ascii="Calibri" w:eastAsia="Calibri" w:hAnsi="Calibri" w:cs="Calibri"/>
                <w:color w:val="000000"/>
              </w:rPr>
            </w:pPr>
            <w:r>
              <w:rPr>
                <w:rFonts w:ascii="Calibri" w:eastAsia="Calibri" w:hAnsi="Calibri" w:cs="Calibri"/>
                <w:color w:val="000000"/>
              </w:rPr>
              <w:t>Other Governmental Body</w:t>
            </w:r>
          </w:p>
        </w:tc>
        <w:tc>
          <w:tcPr>
            <w:tcW w:w="235" w:type="dxa"/>
            <w:shd w:val="clear" w:color="auto" w:fill="auto"/>
          </w:tcPr>
          <w:p w14:paraId="6DFB9E20" w14:textId="77777777" w:rsidR="00A528EC" w:rsidRDefault="00A528EC">
            <w:pPr>
              <w:widowControl/>
              <w:rPr>
                <w:rFonts w:ascii="Calibri" w:eastAsia="Calibri" w:hAnsi="Calibri" w:cs="Calibri"/>
                <w:color w:val="000000"/>
              </w:rPr>
            </w:pPr>
          </w:p>
        </w:tc>
        <w:tc>
          <w:tcPr>
            <w:tcW w:w="6544" w:type="dxa"/>
            <w:shd w:val="clear" w:color="auto" w:fill="auto"/>
          </w:tcPr>
          <w:p w14:paraId="431FDC5F"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An agency, a board, a branch, a bureau, a commission, a council, a department, an institution, an office, or another establishment of any of the following: </w:t>
            </w:r>
          </w:p>
          <w:p w14:paraId="5E0EB9CE"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judicial branch </w:t>
            </w:r>
          </w:p>
          <w:p w14:paraId="1CD45B41"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legislative branch </w:t>
            </w:r>
          </w:p>
          <w:p w14:paraId="36D78EF9"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political subdivision as defined in IC 5-22-2-22 and IC 36-1-2-13 (includes school corporations, municipal corporations, Legislative body, Taxing district, Town, Township, and Unit)</w:t>
            </w:r>
          </w:p>
          <w:p w14:paraId="61091734"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State educational institution</w:t>
            </w:r>
          </w:p>
        </w:tc>
      </w:tr>
      <w:tr w:rsidR="00A528EC" w14:paraId="70DF9E56" w14:textId="77777777">
        <w:trPr>
          <w:trHeight w:val="300"/>
        </w:trPr>
        <w:tc>
          <w:tcPr>
            <w:tcW w:w="2581" w:type="dxa"/>
            <w:shd w:val="clear" w:color="auto" w:fill="auto"/>
          </w:tcPr>
          <w:p w14:paraId="44E871BC" w14:textId="77777777" w:rsidR="00A528EC" w:rsidRDefault="00A528EC">
            <w:pPr>
              <w:widowControl/>
              <w:rPr>
                <w:rFonts w:ascii="Calibri" w:eastAsia="Calibri" w:hAnsi="Calibri" w:cs="Calibri"/>
                <w:color w:val="000000"/>
              </w:rPr>
            </w:pPr>
          </w:p>
        </w:tc>
        <w:tc>
          <w:tcPr>
            <w:tcW w:w="235" w:type="dxa"/>
            <w:shd w:val="clear" w:color="auto" w:fill="auto"/>
          </w:tcPr>
          <w:p w14:paraId="144A5D23" w14:textId="77777777" w:rsidR="00A528EC" w:rsidRDefault="00A528EC">
            <w:pPr>
              <w:widowControl/>
              <w:rPr>
                <w:rFonts w:ascii="Calibri" w:eastAsia="Calibri" w:hAnsi="Calibri" w:cs="Calibri"/>
                <w:color w:val="000000"/>
              </w:rPr>
            </w:pPr>
          </w:p>
        </w:tc>
        <w:tc>
          <w:tcPr>
            <w:tcW w:w="6544" w:type="dxa"/>
            <w:shd w:val="clear" w:color="auto" w:fill="auto"/>
          </w:tcPr>
          <w:p w14:paraId="738610EB" w14:textId="77777777" w:rsidR="00A528EC" w:rsidRDefault="00A528EC">
            <w:pPr>
              <w:widowControl/>
              <w:rPr>
                <w:rFonts w:ascii="Calibri" w:eastAsia="Calibri" w:hAnsi="Calibri" w:cs="Calibri"/>
                <w:color w:val="000000"/>
              </w:rPr>
            </w:pPr>
          </w:p>
        </w:tc>
      </w:tr>
      <w:tr w:rsidR="00A528EC" w14:paraId="637805D2" w14:textId="77777777">
        <w:trPr>
          <w:trHeight w:val="300"/>
        </w:trPr>
        <w:tc>
          <w:tcPr>
            <w:tcW w:w="2581" w:type="dxa"/>
            <w:shd w:val="clear" w:color="auto" w:fill="auto"/>
          </w:tcPr>
          <w:p w14:paraId="463F29E8" w14:textId="77777777" w:rsidR="00A528EC" w:rsidRDefault="00A528EC">
            <w:pPr>
              <w:widowControl/>
              <w:rPr>
                <w:rFonts w:ascii="Calibri" w:eastAsia="Calibri" w:hAnsi="Calibri" w:cs="Calibri"/>
                <w:color w:val="000000"/>
              </w:rPr>
            </w:pPr>
          </w:p>
        </w:tc>
        <w:tc>
          <w:tcPr>
            <w:tcW w:w="235" w:type="dxa"/>
            <w:shd w:val="clear" w:color="auto" w:fill="auto"/>
          </w:tcPr>
          <w:p w14:paraId="3B7B4B86" w14:textId="77777777" w:rsidR="00A528EC" w:rsidRDefault="00A528EC">
            <w:pPr>
              <w:widowControl/>
              <w:rPr>
                <w:rFonts w:ascii="Calibri" w:eastAsia="Calibri" w:hAnsi="Calibri" w:cs="Calibri"/>
                <w:color w:val="000000"/>
              </w:rPr>
            </w:pPr>
          </w:p>
        </w:tc>
        <w:tc>
          <w:tcPr>
            <w:tcW w:w="6544" w:type="dxa"/>
            <w:shd w:val="clear" w:color="auto" w:fill="auto"/>
          </w:tcPr>
          <w:p w14:paraId="3A0FF5F2" w14:textId="77777777" w:rsidR="00A528EC" w:rsidRDefault="00A528EC">
            <w:pPr>
              <w:widowControl/>
              <w:rPr>
                <w:rFonts w:ascii="Calibri" w:eastAsia="Calibri" w:hAnsi="Calibri" w:cs="Calibri"/>
                <w:color w:val="000000"/>
              </w:rPr>
            </w:pPr>
          </w:p>
        </w:tc>
      </w:tr>
      <w:tr w:rsidR="00A528EC" w14:paraId="7ECF077A" w14:textId="77777777">
        <w:trPr>
          <w:trHeight w:val="648"/>
        </w:trPr>
        <w:tc>
          <w:tcPr>
            <w:tcW w:w="2581" w:type="dxa"/>
            <w:shd w:val="clear" w:color="auto" w:fill="auto"/>
          </w:tcPr>
          <w:p w14:paraId="2E84D7A5" w14:textId="77777777" w:rsidR="00A528EC" w:rsidRDefault="009A217B">
            <w:pPr>
              <w:widowControl/>
              <w:rPr>
                <w:rFonts w:ascii="Calibri" w:eastAsia="Calibri" w:hAnsi="Calibri" w:cs="Calibri"/>
                <w:color w:val="000000"/>
              </w:rPr>
            </w:pPr>
            <w:r>
              <w:rPr>
                <w:rFonts w:ascii="Calibri" w:eastAsia="Calibri" w:hAnsi="Calibri" w:cs="Calibri"/>
                <w:color w:val="000000"/>
              </w:rPr>
              <w:t>Proposal</w:t>
            </w:r>
          </w:p>
        </w:tc>
        <w:tc>
          <w:tcPr>
            <w:tcW w:w="235" w:type="dxa"/>
            <w:shd w:val="clear" w:color="auto" w:fill="auto"/>
          </w:tcPr>
          <w:p w14:paraId="5630AD66" w14:textId="77777777" w:rsidR="00A528EC" w:rsidRDefault="00A528EC">
            <w:pPr>
              <w:widowControl/>
              <w:rPr>
                <w:rFonts w:ascii="Calibri" w:eastAsia="Calibri" w:hAnsi="Calibri" w:cs="Calibri"/>
                <w:color w:val="000000"/>
              </w:rPr>
            </w:pPr>
          </w:p>
        </w:tc>
        <w:tc>
          <w:tcPr>
            <w:tcW w:w="6544" w:type="dxa"/>
            <w:shd w:val="clear" w:color="auto" w:fill="auto"/>
          </w:tcPr>
          <w:p w14:paraId="3A0F2AB7" w14:textId="77777777" w:rsidR="00A528EC" w:rsidRDefault="009A217B">
            <w:pPr>
              <w:widowControl/>
              <w:rPr>
                <w:rFonts w:ascii="Calibri" w:eastAsia="Calibri" w:hAnsi="Calibri" w:cs="Calibri"/>
                <w:color w:val="000000"/>
              </w:rPr>
            </w:pPr>
            <w:r>
              <w:rPr>
                <w:rFonts w:ascii="Calibri" w:eastAsia="Calibri" w:hAnsi="Calibri" w:cs="Calibri"/>
                <w:color w:val="000000"/>
              </w:rPr>
              <w:t>An offer as defined in IC 5-22-2-17</w:t>
            </w:r>
          </w:p>
        </w:tc>
      </w:tr>
      <w:tr w:rsidR="00A528EC" w14:paraId="1FE4EAA2" w14:textId="77777777">
        <w:trPr>
          <w:trHeight w:val="675"/>
        </w:trPr>
        <w:tc>
          <w:tcPr>
            <w:tcW w:w="2581" w:type="dxa"/>
            <w:shd w:val="clear" w:color="auto" w:fill="auto"/>
          </w:tcPr>
          <w:p w14:paraId="451F7B67" w14:textId="77777777" w:rsidR="00A528EC" w:rsidRDefault="009A217B">
            <w:pPr>
              <w:widowControl/>
              <w:rPr>
                <w:rFonts w:ascii="Calibri" w:eastAsia="Calibri" w:hAnsi="Calibri" w:cs="Calibri"/>
                <w:color w:val="000000"/>
              </w:rPr>
            </w:pPr>
            <w:r>
              <w:rPr>
                <w:rFonts w:ascii="Calibri" w:eastAsia="Calibri" w:hAnsi="Calibri" w:cs="Calibri"/>
                <w:color w:val="000000"/>
              </w:rPr>
              <w:t>Respondent</w:t>
            </w:r>
          </w:p>
        </w:tc>
        <w:tc>
          <w:tcPr>
            <w:tcW w:w="235" w:type="dxa"/>
            <w:shd w:val="clear" w:color="auto" w:fill="auto"/>
          </w:tcPr>
          <w:p w14:paraId="61829076" w14:textId="77777777" w:rsidR="00A528EC" w:rsidRDefault="00A528EC">
            <w:pPr>
              <w:widowControl/>
              <w:rPr>
                <w:rFonts w:ascii="Calibri" w:eastAsia="Calibri" w:hAnsi="Calibri" w:cs="Calibri"/>
                <w:color w:val="000000"/>
              </w:rPr>
            </w:pPr>
          </w:p>
        </w:tc>
        <w:tc>
          <w:tcPr>
            <w:tcW w:w="6544" w:type="dxa"/>
            <w:shd w:val="clear" w:color="auto" w:fill="auto"/>
          </w:tcPr>
          <w:p w14:paraId="5421C3E2" w14:textId="77777777" w:rsidR="00A528EC" w:rsidRDefault="009A217B">
            <w:pPr>
              <w:widowControl/>
              <w:rPr>
                <w:rFonts w:ascii="Calibri" w:eastAsia="Calibri" w:hAnsi="Calibri" w:cs="Calibri"/>
                <w:color w:val="000000"/>
              </w:rPr>
            </w:pPr>
            <w:r>
              <w:rPr>
                <w:rFonts w:ascii="Calibri" w:eastAsia="Calibri" w:hAnsi="Calibri" w:cs="Calibri"/>
                <w:color w:val="000000"/>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p>
        </w:tc>
      </w:tr>
      <w:tr w:rsidR="00A528EC" w14:paraId="2BA226A1" w14:textId="77777777">
        <w:trPr>
          <w:trHeight w:val="630"/>
        </w:trPr>
        <w:tc>
          <w:tcPr>
            <w:tcW w:w="2581" w:type="dxa"/>
            <w:shd w:val="clear" w:color="auto" w:fill="auto"/>
          </w:tcPr>
          <w:p w14:paraId="17AD93B2" w14:textId="77777777" w:rsidR="00A528EC" w:rsidRDefault="00A528EC">
            <w:pPr>
              <w:widowControl/>
              <w:rPr>
                <w:rFonts w:ascii="Calibri" w:eastAsia="Calibri" w:hAnsi="Calibri" w:cs="Calibri"/>
                <w:color w:val="000000"/>
              </w:rPr>
            </w:pPr>
          </w:p>
        </w:tc>
        <w:tc>
          <w:tcPr>
            <w:tcW w:w="235" w:type="dxa"/>
            <w:shd w:val="clear" w:color="auto" w:fill="auto"/>
          </w:tcPr>
          <w:p w14:paraId="0DE4B5B7" w14:textId="77777777" w:rsidR="00A528EC" w:rsidRDefault="00A528EC">
            <w:pPr>
              <w:widowControl/>
              <w:rPr>
                <w:rFonts w:ascii="Calibri" w:eastAsia="Calibri" w:hAnsi="Calibri" w:cs="Calibri"/>
                <w:color w:val="000000"/>
              </w:rPr>
            </w:pPr>
          </w:p>
        </w:tc>
        <w:tc>
          <w:tcPr>
            <w:tcW w:w="6544" w:type="dxa"/>
            <w:shd w:val="clear" w:color="auto" w:fill="auto"/>
          </w:tcPr>
          <w:p w14:paraId="66204FF1" w14:textId="77777777" w:rsidR="00A528EC" w:rsidRDefault="00A528EC">
            <w:pPr>
              <w:widowControl/>
              <w:rPr>
                <w:rFonts w:ascii="Calibri" w:eastAsia="Calibri" w:hAnsi="Calibri" w:cs="Calibri"/>
                <w:color w:val="000000"/>
              </w:rPr>
            </w:pPr>
          </w:p>
        </w:tc>
      </w:tr>
      <w:tr w:rsidR="00A528EC" w14:paraId="279BD3D8" w14:textId="77777777">
        <w:trPr>
          <w:trHeight w:val="630"/>
        </w:trPr>
        <w:tc>
          <w:tcPr>
            <w:tcW w:w="2581" w:type="dxa"/>
            <w:shd w:val="clear" w:color="auto" w:fill="auto"/>
          </w:tcPr>
          <w:p w14:paraId="5B0E71A0" w14:textId="77777777" w:rsidR="00A528EC" w:rsidRDefault="009A217B">
            <w:pPr>
              <w:widowControl/>
              <w:rPr>
                <w:rFonts w:ascii="Calibri" w:eastAsia="Calibri" w:hAnsi="Calibri" w:cs="Calibri"/>
                <w:color w:val="000000"/>
              </w:rPr>
            </w:pPr>
            <w:r>
              <w:rPr>
                <w:rFonts w:ascii="Calibri" w:eastAsia="Calibri" w:hAnsi="Calibri" w:cs="Calibri"/>
                <w:color w:val="000000"/>
              </w:rPr>
              <w:t>Services</w:t>
            </w:r>
          </w:p>
        </w:tc>
        <w:tc>
          <w:tcPr>
            <w:tcW w:w="235" w:type="dxa"/>
            <w:shd w:val="clear" w:color="auto" w:fill="auto"/>
          </w:tcPr>
          <w:p w14:paraId="2DBF0D7D" w14:textId="77777777" w:rsidR="00A528EC" w:rsidRDefault="00A528EC">
            <w:pPr>
              <w:widowControl/>
              <w:rPr>
                <w:rFonts w:ascii="Calibri" w:eastAsia="Calibri" w:hAnsi="Calibri" w:cs="Calibri"/>
                <w:color w:val="000000"/>
              </w:rPr>
            </w:pPr>
          </w:p>
        </w:tc>
        <w:tc>
          <w:tcPr>
            <w:tcW w:w="6544" w:type="dxa"/>
            <w:shd w:val="clear" w:color="auto" w:fill="auto"/>
          </w:tcPr>
          <w:p w14:paraId="7B820F9E"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Work to be performed as specified in this RFS </w:t>
            </w:r>
          </w:p>
        </w:tc>
      </w:tr>
      <w:tr w:rsidR="00A528EC" w14:paraId="3542A242" w14:textId="77777777">
        <w:trPr>
          <w:trHeight w:val="630"/>
        </w:trPr>
        <w:tc>
          <w:tcPr>
            <w:tcW w:w="2581" w:type="dxa"/>
            <w:shd w:val="clear" w:color="auto" w:fill="auto"/>
          </w:tcPr>
          <w:p w14:paraId="6A454F63"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State </w:t>
            </w:r>
          </w:p>
        </w:tc>
        <w:tc>
          <w:tcPr>
            <w:tcW w:w="235" w:type="dxa"/>
            <w:shd w:val="clear" w:color="auto" w:fill="auto"/>
          </w:tcPr>
          <w:p w14:paraId="6B62F1B3" w14:textId="77777777" w:rsidR="00A528EC" w:rsidRDefault="00A528EC">
            <w:pPr>
              <w:widowControl/>
              <w:rPr>
                <w:rFonts w:ascii="Calibri" w:eastAsia="Calibri" w:hAnsi="Calibri" w:cs="Calibri"/>
                <w:color w:val="000000"/>
              </w:rPr>
            </w:pPr>
          </w:p>
        </w:tc>
        <w:tc>
          <w:tcPr>
            <w:tcW w:w="6544" w:type="dxa"/>
            <w:shd w:val="clear" w:color="auto" w:fill="auto"/>
          </w:tcPr>
          <w:p w14:paraId="5A7A74D8" w14:textId="77777777" w:rsidR="00A528EC" w:rsidRDefault="009A217B">
            <w:pPr>
              <w:widowControl/>
              <w:rPr>
                <w:rFonts w:ascii="Calibri" w:eastAsia="Calibri" w:hAnsi="Calibri" w:cs="Calibri"/>
                <w:color w:val="000000"/>
              </w:rPr>
            </w:pPr>
            <w:r>
              <w:rPr>
                <w:rFonts w:ascii="Calibri" w:eastAsia="Calibri" w:hAnsi="Calibri" w:cs="Calibri"/>
                <w:color w:val="000000"/>
              </w:rPr>
              <w:t>The State of Indiana</w:t>
            </w:r>
          </w:p>
        </w:tc>
      </w:tr>
      <w:tr w:rsidR="00A528EC" w14:paraId="7DAF946E" w14:textId="77777777">
        <w:trPr>
          <w:trHeight w:val="765"/>
        </w:trPr>
        <w:tc>
          <w:tcPr>
            <w:tcW w:w="2581" w:type="dxa"/>
            <w:shd w:val="clear" w:color="auto" w:fill="auto"/>
          </w:tcPr>
          <w:p w14:paraId="6EA8DCE1" w14:textId="77777777" w:rsidR="00A528EC" w:rsidRDefault="009A217B">
            <w:pPr>
              <w:widowControl/>
              <w:rPr>
                <w:rFonts w:ascii="Calibri" w:eastAsia="Calibri" w:hAnsi="Calibri" w:cs="Calibri"/>
                <w:color w:val="000000"/>
              </w:rPr>
            </w:pPr>
            <w:r>
              <w:rPr>
                <w:rFonts w:ascii="Calibri" w:eastAsia="Calibri" w:hAnsi="Calibri" w:cs="Calibri"/>
                <w:color w:val="000000"/>
              </w:rPr>
              <w:t>State Agency</w:t>
            </w:r>
          </w:p>
        </w:tc>
        <w:tc>
          <w:tcPr>
            <w:tcW w:w="235" w:type="dxa"/>
            <w:shd w:val="clear" w:color="auto" w:fill="auto"/>
          </w:tcPr>
          <w:p w14:paraId="02F2C34E" w14:textId="77777777" w:rsidR="00A528EC" w:rsidRDefault="00A528EC">
            <w:pPr>
              <w:widowControl/>
              <w:rPr>
                <w:rFonts w:ascii="Calibri" w:eastAsia="Calibri" w:hAnsi="Calibri" w:cs="Calibri"/>
                <w:color w:val="000000"/>
              </w:rPr>
            </w:pPr>
          </w:p>
        </w:tc>
        <w:tc>
          <w:tcPr>
            <w:tcW w:w="6544" w:type="dxa"/>
            <w:shd w:val="clear" w:color="auto" w:fill="auto"/>
          </w:tcPr>
          <w:p w14:paraId="275AD67A"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As defined in IC 4-13-1, “State Agency” means an authority, board, branch, commission, committee, department, division, or </w:t>
            </w:r>
            <w:r>
              <w:rPr>
                <w:rFonts w:ascii="Calibri" w:eastAsia="Calibri" w:hAnsi="Calibri" w:cs="Calibri"/>
                <w:color w:val="000000"/>
              </w:rPr>
              <w:lastRenderedPageBreak/>
              <w:t>other instrumentality of the executive, including the administrative, department of State government</w:t>
            </w:r>
          </w:p>
        </w:tc>
      </w:tr>
      <w:tr w:rsidR="00A528EC" w14:paraId="680A4E5D" w14:textId="77777777">
        <w:trPr>
          <w:trHeight w:val="300"/>
        </w:trPr>
        <w:tc>
          <w:tcPr>
            <w:tcW w:w="2581" w:type="dxa"/>
            <w:shd w:val="clear" w:color="auto" w:fill="auto"/>
          </w:tcPr>
          <w:p w14:paraId="19219836" w14:textId="77777777" w:rsidR="00A528EC" w:rsidRDefault="00A528EC">
            <w:pPr>
              <w:widowControl/>
              <w:rPr>
                <w:rFonts w:ascii="Calibri" w:eastAsia="Calibri" w:hAnsi="Calibri" w:cs="Calibri"/>
                <w:color w:val="000000"/>
              </w:rPr>
            </w:pPr>
          </w:p>
        </w:tc>
        <w:tc>
          <w:tcPr>
            <w:tcW w:w="235" w:type="dxa"/>
            <w:shd w:val="clear" w:color="auto" w:fill="auto"/>
          </w:tcPr>
          <w:p w14:paraId="296FEF7D" w14:textId="77777777" w:rsidR="00A528EC" w:rsidRDefault="00A528EC">
            <w:pPr>
              <w:widowControl/>
              <w:rPr>
                <w:rFonts w:ascii="Calibri" w:eastAsia="Calibri" w:hAnsi="Calibri" w:cs="Calibri"/>
                <w:color w:val="000000"/>
              </w:rPr>
            </w:pPr>
          </w:p>
        </w:tc>
        <w:tc>
          <w:tcPr>
            <w:tcW w:w="6544" w:type="dxa"/>
            <w:shd w:val="clear" w:color="auto" w:fill="auto"/>
          </w:tcPr>
          <w:p w14:paraId="7194DBDC" w14:textId="77777777" w:rsidR="00A528EC" w:rsidRDefault="00A528EC">
            <w:pPr>
              <w:widowControl/>
              <w:rPr>
                <w:rFonts w:ascii="Calibri" w:eastAsia="Calibri" w:hAnsi="Calibri" w:cs="Calibri"/>
                <w:color w:val="000000"/>
              </w:rPr>
            </w:pPr>
          </w:p>
        </w:tc>
      </w:tr>
    </w:tbl>
    <w:p w14:paraId="769D0D3C" w14:textId="77777777" w:rsidR="00A528EC" w:rsidRDefault="00A528EC">
      <w:pPr>
        <w:widowControl/>
        <w:rPr>
          <w:rFonts w:ascii="Calibri" w:eastAsia="Calibri" w:hAnsi="Calibri" w:cs="Calibri"/>
        </w:rPr>
      </w:pPr>
    </w:p>
    <w:p w14:paraId="62405BA3" w14:textId="77777777" w:rsidR="00A528EC" w:rsidRDefault="009A217B">
      <w:pPr>
        <w:pStyle w:val="Heading2"/>
        <w:spacing w:before="0"/>
        <w:rPr>
          <w:rFonts w:ascii="Calibri" w:eastAsia="Calibri" w:hAnsi="Calibri" w:cs="Calibri"/>
          <w:color w:val="000000"/>
          <w:sz w:val="24"/>
          <w:szCs w:val="24"/>
        </w:rPr>
      </w:pPr>
      <w:bookmarkStart w:id="5" w:name="_heading=h.tyjcwt" w:colFirst="0" w:colLast="0"/>
      <w:bookmarkEnd w:id="5"/>
      <w:r>
        <w:rPr>
          <w:rFonts w:ascii="Calibri" w:eastAsia="Calibri" w:hAnsi="Calibri" w:cs="Calibri"/>
          <w:color w:val="000000"/>
          <w:sz w:val="24"/>
          <w:szCs w:val="24"/>
        </w:rPr>
        <w:t>1.3</w:t>
      </w:r>
      <w:r>
        <w:rPr>
          <w:rFonts w:ascii="Calibri" w:eastAsia="Calibri" w:hAnsi="Calibri" w:cs="Calibri"/>
          <w:color w:val="000000"/>
          <w:sz w:val="24"/>
          <w:szCs w:val="24"/>
        </w:rPr>
        <w:tab/>
      </w:r>
      <w:r>
        <w:rPr>
          <w:rFonts w:ascii="Calibri" w:eastAsia="Calibri" w:hAnsi="Calibri" w:cs="Calibri"/>
          <w:b/>
          <w:color w:val="000000"/>
          <w:sz w:val="24"/>
          <w:szCs w:val="24"/>
        </w:rPr>
        <w:t xml:space="preserve">Purpose of the RFS </w:t>
      </w:r>
    </w:p>
    <w:p w14:paraId="54CD245A" w14:textId="77777777" w:rsidR="00A528EC" w:rsidRDefault="00A528EC">
      <w:pPr>
        <w:widowControl/>
        <w:rPr>
          <w:rFonts w:ascii="Calibri" w:eastAsia="Calibri" w:hAnsi="Calibri" w:cs="Calibri"/>
        </w:rPr>
      </w:pPr>
    </w:p>
    <w:p w14:paraId="68B7B4F1" w14:textId="558D9051"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The purpose of this RF</w:t>
      </w:r>
      <w:r w:rsidR="00AC2377">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xml:space="preserve"> is to select multiple vendors that can satisfy the State’s need for the ongoing provision and expansion of Pre-ETS throughout the state through arranging for and delivering required activities to students with disabilities who are either eligible or potentially eligible to receive services from the DDRS Vocational Rehabilitation (VR) services program and to potentially enhance or expand existing services, as well as leveraging and incorporating best practices to improve outcomes for students with disabilities.  Respondents will be asked to provide business and pricing information for the services described herein. </w:t>
      </w:r>
    </w:p>
    <w:p w14:paraId="6AA56846" w14:textId="4FF78B4F"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The State reserves the right to award multiple contracts to qualified organizations, and/or to establish ‘</w:t>
      </w:r>
      <w:r w:rsidRPr="0048311E">
        <w:rPr>
          <w:rFonts w:ascii="Garamond" w:eastAsia="Calibri" w:hAnsi="Garamond" w:cs="Times New Roman"/>
          <w:sz w:val="22"/>
          <w:szCs w:val="22"/>
          <w:lang w:val="sv-SE" w:eastAsia="en-US"/>
        </w:rPr>
        <w:footnoteReference w:id="2"/>
      </w:r>
      <w:r w:rsidRPr="0048311E">
        <w:rPr>
          <w:rFonts w:ascii="Garamond" w:eastAsia="Calibri" w:hAnsi="Garamond" w:cs="Times New Roman"/>
          <w:sz w:val="22"/>
          <w:szCs w:val="22"/>
          <w:lang w:val="sv-SE" w:eastAsia="en-US"/>
        </w:rPr>
        <w:t>Third Party Cooperative Arrangements’ with state or local public agencies (e.g., Local Education Agencies, public universities, State agencies).The State also reserves the right to award contracts for a portion of the Respondent’s proposed scope and/or cost as outlined in the RF</w:t>
      </w:r>
      <w:r w:rsidR="00AC2377">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xml:space="preserve"> response and cost proposal. If the State exercises this right, the State will award a contract to the Respondent(s) whose proposal, conforming to this RF</w:t>
      </w:r>
      <w:r w:rsidR="00AC2377">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is most advantageous to the State, price and other factors considered.</w:t>
      </w:r>
      <w:r w:rsidRPr="0048311E" w:rsidDel="000F1C38">
        <w:rPr>
          <w:rFonts w:ascii="Garamond" w:eastAsia="Calibri" w:hAnsi="Garamond" w:cs="Times New Roman"/>
          <w:sz w:val="22"/>
          <w:szCs w:val="22"/>
          <w:lang w:val="sv-SE" w:eastAsia="en-US"/>
        </w:rPr>
        <w:t xml:space="preserve"> </w:t>
      </w:r>
    </w:p>
    <w:p w14:paraId="36FEB5B0" w14:textId="77777777" w:rsidR="00A528EC" w:rsidRDefault="00A528EC" w:rsidP="64909D6B">
      <w:pPr>
        <w:widowControl/>
        <w:rPr>
          <w:rFonts w:ascii="Calibri" w:eastAsia="Calibri" w:hAnsi="Calibri" w:cs="Calibri"/>
        </w:rPr>
      </w:pPr>
    </w:p>
    <w:p w14:paraId="5DEC0F69" w14:textId="4A2A5513" w:rsidR="00A528EC" w:rsidRDefault="513B7757" w:rsidP="64909D6B">
      <w:pPr>
        <w:pStyle w:val="Heading2"/>
        <w:numPr>
          <w:ilvl w:val="1"/>
          <w:numId w:val="1"/>
        </w:numPr>
        <w:spacing w:before="0"/>
        <w:rPr>
          <w:rFonts w:ascii="Calibri" w:eastAsia="Calibri" w:hAnsi="Calibri" w:cs="Calibri"/>
          <w:b/>
          <w:bCs/>
          <w:color w:val="000000" w:themeColor="text1"/>
          <w:sz w:val="24"/>
          <w:szCs w:val="24"/>
        </w:rPr>
      </w:pPr>
      <w:r w:rsidRPr="64909D6B">
        <w:rPr>
          <w:rFonts w:ascii="Calibri" w:eastAsia="Calibri" w:hAnsi="Calibri" w:cs="Calibri"/>
          <w:b/>
          <w:bCs/>
          <w:color w:val="000000" w:themeColor="text1"/>
          <w:sz w:val="24"/>
          <w:szCs w:val="24"/>
        </w:rPr>
        <w:t>S</w:t>
      </w:r>
      <w:r w:rsidR="009A217B" w:rsidRPr="64909D6B">
        <w:rPr>
          <w:rFonts w:ascii="Calibri" w:eastAsia="Calibri" w:hAnsi="Calibri" w:cs="Calibri"/>
          <w:b/>
          <w:bCs/>
          <w:color w:val="000000" w:themeColor="text1"/>
          <w:sz w:val="24"/>
          <w:szCs w:val="24"/>
        </w:rPr>
        <w:t>ummary Scope of Work</w:t>
      </w:r>
    </w:p>
    <w:p w14:paraId="39BD008C" w14:textId="77777777" w:rsidR="0048311E" w:rsidRPr="0048311E" w:rsidRDefault="0048311E" w:rsidP="0048311E">
      <w:pPr>
        <w:rPr>
          <w:rFonts w:eastAsia="Calibri"/>
        </w:rPr>
      </w:pPr>
    </w:p>
    <w:p w14:paraId="0DC0FAD4" w14:textId="77777777" w:rsidR="00A528EC" w:rsidRDefault="009A217B" w:rsidP="214F7CA9">
      <w:pPr>
        <w:pStyle w:val="Heading2"/>
        <w:spacing w:before="0"/>
        <w:ind w:firstLine="720"/>
        <w:rPr>
          <w:rFonts w:ascii="Calibri" w:eastAsia="Calibri" w:hAnsi="Calibri" w:cs="Calibri"/>
          <w:b/>
          <w:bCs/>
          <w:color w:val="000000"/>
          <w:sz w:val="24"/>
          <w:szCs w:val="24"/>
        </w:rPr>
      </w:pPr>
      <w:bookmarkStart w:id="6" w:name="_heading=h.1t3h5sf"/>
      <w:bookmarkEnd w:id="6"/>
      <w:r w:rsidRPr="214F7CA9">
        <w:rPr>
          <w:rFonts w:ascii="Calibri" w:eastAsia="Calibri" w:hAnsi="Calibri" w:cs="Calibri"/>
          <w:color w:val="000000" w:themeColor="text1"/>
          <w:sz w:val="24"/>
          <w:szCs w:val="24"/>
        </w:rPr>
        <w:t>1.4.1</w:t>
      </w:r>
      <w:r>
        <w:tab/>
      </w:r>
      <w:r w:rsidRPr="214F7CA9">
        <w:rPr>
          <w:rFonts w:ascii="Calibri" w:eastAsia="Calibri" w:hAnsi="Calibri" w:cs="Calibri"/>
          <w:b/>
          <w:bCs/>
          <w:color w:val="000000" w:themeColor="text1"/>
          <w:sz w:val="24"/>
          <w:szCs w:val="24"/>
        </w:rPr>
        <w:t>Scope of Work</w:t>
      </w:r>
    </w:p>
    <w:p w14:paraId="1F239EAA"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DDRS/BRS is seeking information regarding available resources and expertise for the provision of Pre-ETS required activities. Collaboration among local public agencies, Work One centers, VR employment service providers, local educational agencies (i.e., schools), post-secondary educational institutions, Independent Living Centers, community programs, employers, or other entities, is of particular interest to BRS in the provision of these services.  Collaboration among entities is strongly encouraged to better coordinate service delivery, reduce duplication of effort, leverage promising and innovative practices, and serve the greatest number of students possible.</w:t>
      </w:r>
    </w:p>
    <w:p w14:paraId="348AA837" w14:textId="77777777" w:rsidR="0048311E" w:rsidRPr="0048311E" w:rsidRDefault="0048311E" w:rsidP="0048311E">
      <w:pPr>
        <w:widowControl/>
        <w:spacing w:after="200" w:line="276" w:lineRule="auto"/>
        <w:rPr>
          <w:rFonts w:ascii="Garamond" w:eastAsia="Calibri" w:hAnsi="Garamond" w:cs="Times New Roman"/>
          <w:b/>
          <w:sz w:val="22"/>
          <w:szCs w:val="22"/>
          <w:u w:val="single"/>
          <w:lang w:val="sv-SE" w:eastAsia="en-US"/>
        </w:rPr>
      </w:pPr>
      <w:r w:rsidRPr="0048311E">
        <w:rPr>
          <w:rFonts w:ascii="Garamond" w:eastAsia="Calibri" w:hAnsi="Garamond" w:cs="Times New Roman"/>
          <w:b/>
          <w:sz w:val="22"/>
          <w:szCs w:val="22"/>
          <w:u w:val="single"/>
          <w:lang w:val="sv-SE" w:eastAsia="en-US"/>
        </w:rPr>
        <w:t>Required Pre-Employment Transition Services</w:t>
      </w:r>
    </w:p>
    <w:p w14:paraId="46641242"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 xml:space="preserve">Required Pre-ETS activities include the following under Section 113(b) of the Rehabilitation Act:  </w:t>
      </w:r>
    </w:p>
    <w:p w14:paraId="081D445F" w14:textId="77777777" w:rsidR="0048311E" w:rsidRPr="0048311E" w:rsidRDefault="0048311E" w:rsidP="0048311E">
      <w:pPr>
        <w:widowControl/>
        <w:rPr>
          <w:rFonts w:ascii="Garamond" w:eastAsia="Calibri" w:hAnsi="Garamond" w:cs="Times New Roman"/>
          <w:sz w:val="22"/>
          <w:szCs w:val="22"/>
          <w:lang w:val="sv-SE" w:eastAsia="en-US"/>
        </w:rPr>
      </w:pPr>
    </w:p>
    <w:p w14:paraId="65D4B48B"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(1) job exploration counseling;</w:t>
      </w:r>
    </w:p>
    <w:p w14:paraId="2C1F3601"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(2) work-based learning experiences;</w:t>
      </w:r>
    </w:p>
    <w:p w14:paraId="4467815B"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(3) counseling on opportunities for enrollment in comprehensive transition or postsecondary educational programs at institutions of higher education;</w:t>
      </w:r>
    </w:p>
    <w:p w14:paraId="51DA545A"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lastRenderedPageBreak/>
        <w:t>(4) workplace readiness training to develop social skills and independent living; and</w:t>
      </w:r>
    </w:p>
    <w:p w14:paraId="3FE2E7CC" w14:textId="77777777" w:rsid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(5) instruction in self-advocacy, which may include peer mentoring.</w:t>
      </w:r>
    </w:p>
    <w:p w14:paraId="32075AA4" w14:textId="77777777" w:rsidR="004561F0" w:rsidRDefault="004561F0" w:rsidP="0048311E">
      <w:pPr>
        <w:widowControl/>
        <w:ind w:left="720"/>
        <w:rPr>
          <w:rFonts w:ascii="Garamond" w:eastAsia="Calibri" w:hAnsi="Garamond" w:cs="Times New Roman"/>
          <w:sz w:val="22"/>
          <w:szCs w:val="22"/>
          <w:lang w:val="sv-SE" w:eastAsia="en-US"/>
        </w:rPr>
      </w:pPr>
    </w:p>
    <w:p w14:paraId="7EE3548C" w14:textId="66A846B0" w:rsidR="0048311E" w:rsidRPr="0048311E" w:rsidRDefault="00862EFD" w:rsidP="0048311E">
      <w:pPr>
        <w:widowControl/>
        <w:rPr>
          <w:rFonts w:ascii="Garamond" w:eastAsia="Calibri" w:hAnsi="Garamond" w:cs="Times New Roman"/>
          <w:sz w:val="22"/>
          <w:szCs w:val="22"/>
          <w:lang w:val="sv-SE" w:eastAsia="en-US"/>
        </w:rPr>
      </w:pPr>
      <w:r w:rsidRPr="00125237">
        <w:rPr>
          <w:rFonts w:ascii="Garamond" w:eastAsia="Calibri" w:hAnsi="Garamond" w:cs="Times New Roman"/>
          <w:sz w:val="22"/>
          <w:szCs w:val="22"/>
          <w:lang w:val="sv-SE" w:eastAsia="en-US"/>
        </w:rPr>
        <w:t>An additional service: work-based learning: stipends</w:t>
      </w:r>
      <w:r w:rsidR="00125237">
        <w:rPr>
          <w:rFonts w:ascii="Garamond" w:eastAsia="Calibri" w:hAnsi="Garamond" w:cs="Times New Roman"/>
          <w:sz w:val="22"/>
          <w:szCs w:val="22"/>
          <w:lang w:val="sv-SE" w:eastAsia="en-US"/>
        </w:rPr>
        <w:t>,</w:t>
      </w:r>
      <w:r w:rsidRPr="00125237">
        <w:rPr>
          <w:rFonts w:ascii="Garamond" w:eastAsia="Calibri" w:hAnsi="Garamond" w:cs="Times New Roman"/>
          <w:sz w:val="22"/>
          <w:szCs w:val="22"/>
          <w:lang w:val="sv-SE" w:eastAsia="en-US"/>
        </w:rPr>
        <w:t xml:space="preserve"> </w:t>
      </w:r>
      <w:r w:rsidR="00125237" w:rsidRPr="00125237">
        <w:rPr>
          <w:rFonts w:ascii="Garamond" w:eastAsia="Calibri" w:hAnsi="Garamond" w:cs="Times New Roman"/>
          <w:sz w:val="22"/>
          <w:szCs w:val="22"/>
          <w:lang w:val="sv-SE" w:eastAsia="en-US"/>
        </w:rPr>
        <w:t xml:space="preserve">must be made available to pre-ETS students on a case-by-case basis. </w:t>
      </w:r>
      <w:r w:rsidR="00125237" w:rsidRPr="00E014CF">
        <w:rPr>
          <w:rFonts w:ascii="Garamond" w:hAnsi="Garamond" w:cs="Arial"/>
          <w:bCs/>
          <w:sz w:val="22"/>
          <w:szCs w:val="22"/>
        </w:rPr>
        <w:t xml:space="preserve">A stipend is defined as a </w:t>
      </w:r>
      <w:r w:rsidR="00125237" w:rsidRPr="00E014CF">
        <w:rPr>
          <w:rFonts w:ascii="Garamond" w:hAnsi="Garamond" w:cs="Arial"/>
          <w:sz w:val="22"/>
          <w:szCs w:val="22"/>
        </w:rPr>
        <w:t xml:space="preserve">fixed amount of money paid to students for duties performed while participating in specific work-based learning activities who are not receiving another form of payment for their time and work. </w:t>
      </w:r>
      <w:r w:rsidR="00125237" w:rsidRPr="00E014CF">
        <w:rPr>
          <w:rFonts w:ascii="Garamond" w:hAnsi="Garamond" w:cs="Arial"/>
          <w:bCs/>
          <w:sz w:val="22"/>
          <w:szCs w:val="22"/>
        </w:rPr>
        <w:t xml:space="preserve">Any stipend paid to a student must be of equal or greater value than (a.) the federal minimum wage requirement and (b.) the prevailing wage for a person working the same job or completing similar tasks or (c.) the established intern rate or structure that is paid to all interns of a specific business </w:t>
      </w:r>
      <w:proofErr w:type="gramStart"/>
      <w:r w:rsidR="00125237" w:rsidRPr="00E014CF">
        <w:rPr>
          <w:rFonts w:ascii="Garamond" w:hAnsi="Garamond" w:cs="Arial"/>
          <w:bCs/>
          <w:sz w:val="22"/>
          <w:szCs w:val="22"/>
        </w:rPr>
        <w:t>as long as</w:t>
      </w:r>
      <w:proofErr w:type="gramEnd"/>
      <w:r w:rsidR="00125237" w:rsidRPr="00E014CF">
        <w:rPr>
          <w:rFonts w:ascii="Garamond" w:hAnsi="Garamond" w:cs="Arial"/>
          <w:bCs/>
          <w:sz w:val="22"/>
          <w:szCs w:val="22"/>
        </w:rPr>
        <w:t xml:space="preserve"> it is at or above the federal minimum wage.   </w:t>
      </w:r>
    </w:p>
    <w:p w14:paraId="305525B4" w14:textId="77777777" w:rsidR="00311897" w:rsidRDefault="00311897" w:rsidP="0048311E">
      <w:pPr>
        <w:widowControl/>
        <w:spacing w:after="200" w:line="276" w:lineRule="auto"/>
        <w:rPr>
          <w:rFonts w:ascii="Garamond" w:eastAsia="Calibri" w:hAnsi="Garamond" w:cs="Times New Roman"/>
          <w:sz w:val="22"/>
          <w:szCs w:val="22"/>
          <w:lang w:val="sv-SE" w:eastAsia="en-US"/>
        </w:rPr>
      </w:pPr>
    </w:p>
    <w:p w14:paraId="722F7E16" w14:textId="60ACCAD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Collaboration among partners is strongly encouraged, and a list of collaborating partners, along with each partner’s subject matter expertise, must be included with the proposal.  BRS reserves the right to encourage collaboration among entities during the review phase of the RF</w:t>
      </w:r>
      <w:r w:rsidR="002C7D14">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w:t>
      </w:r>
    </w:p>
    <w:p w14:paraId="2304FC51"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The following provides additional details related to the above required activities:</w:t>
      </w:r>
    </w:p>
    <w:p w14:paraId="11507FAD"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1.  Job exploration counseling: this may include, but is not limited to, interest inventories, reviewing career websites, high school based courses on career choices, or other similar activities.</w:t>
      </w:r>
    </w:p>
    <w:p w14:paraId="583ED7ED"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2. Work-based learning experiences: this may include, but is not limited to, paid or non-paid work experiences in the community, volunteer work, job shadows, short or long-term internships, on the job training, apprenticeships (not including pre-apprenticeships and registered apprenticeships) and employer mentoring activities. Work-based learning activities should be conducted in competitive, integrated employment settings to the maximum extent possible.</w:t>
      </w:r>
    </w:p>
    <w:p w14:paraId="7DEE9542"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3.  Counseling on opportunities for enrollment in postsecondary education: this may include, but is not limited to, exploration of the wide range of career pathways (e.g., agriculture, manufacturing, etc.), counseling on postsecondary training opportunities including community colleges, universities, trade/technical schools, etc., and counseling to support a smooth transition from high school to postsecondary education (e.g., documenting and advocating for accommodations, identifying financial aid options, etc.).</w:t>
      </w:r>
    </w:p>
    <w:p w14:paraId="44E0EFF9"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4.  Workplace readiness: this may include, but is not limited to, soft-skills training, employability skills training, social/interpersonal skills (e.g., communication, problem solving, decision making, conflict resolution, empathy, professionalism, etc.) and independent living skills training (e.g., good hygiene, money management, using transportation, time management, using technology and assistive technology, appropriate dress, appropriate behavior, etc.).</w:t>
      </w:r>
    </w:p>
    <w:p w14:paraId="04630BFC"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 xml:space="preserve">5.  Instruction in self-advocacy: this may include, but is not limited to, instruction in self-awareness, disability disclosure, requesting accommodations, understanding rights and responsibilities, self-determination, etc., and mentoring including peer mentoring.   </w:t>
      </w:r>
    </w:p>
    <w:p w14:paraId="66CF84EE"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WIOA mandates that Pre-ETS be specifically provided (and therefore only provided) to “students with disabilities.”  A “student with a disability” is defined as students in a secondary or post-secondary school between the ages of 14 through the school year in which the student becomes 22, who are eligible for, and receiving, special education or related services under Part B of the Individuals with Disabilities Education Act, or is an individual with a disability for purposes of Section 504 of the Rehabilitation Act.</w:t>
      </w:r>
    </w:p>
    <w:p w14:paraId="422B9C1E"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lastRenderedPageBreak/>
        <w:t>Responses should describe specific strategies for developing and carrying out all 5 required Pre-ETS activities (as described above) to students with disabilities, as aligned with the WIOA requirements. Pre-ETS may be carried out in individual or group settings through the following strategies:</w:t>
      </w:r>
    </w:p>
    <w:p w14:paraId="1E10F5D4"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One-on-one interactions with students for the provision of job exploration counseling, counseling on opportunities for enrollment in postsecondary programs, workplace readiness training, and instruction in self-</w:t>
      </w:r>
      <w:proofErr w:type="gramStart"/>
      <w:r w:rsidRPr="0048311E">
        <w:rPr>
          <w:rFonts w:ascii="Garamond" w:eastAsia="Calibri" w:hAnsi="Garamond" w:cs="Times New Roman"/>
          <w:sz w:val="22"/>
          <w:szCs w:val="22"/>
          <w:lang w:eastAsia="en-US" w:bidi="en-US"/>
        </w:rPr>
        <w:t>advocacy;</w:t>
      </w:r>
      <w:proofErr w:type="gramEnd"/>
      <w:r w:rsidRPr="0048311E">
        <w:rPr>
          <w:rFonts w:ascii="Garamond" w:eastAsia="Calibri" w:hAnsi="Garamond" w:cs="Times New Roman"/>
          <w:sz w:val="22"/>
          <w:szCs w:val="22"/>
          <w:lang w:eastAsia="en-US" w:bidi="en-US"/>
        </w:rPr>
        <w:t xml:space="preserve"> </w:t>
      </w:r>
    </w:p>
    <w:p w14:paraId="0BB39212"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Integration of applicable, evidence-based curriculum in the delivery of </w:t>
      </w:r>
      <w:proofErr w:type="gramStart"/>
      <w:r w:rsidRPr="0048311E">
        <w:rPr>
          <w:rFonts w:ascii="Garamond" w:eastAsia="Calibri" w:hAnsi="Garamond" w:cs="Times New Roman"/>
          <w:sz w:val="22"/>
          <w:szCs w:val="22"/>
          <w:lang w:eastAsia="en-US" w:bidi="en-US"/>
        </w:rPr>
        <w:t>Pre-ETS</w:t>
      </w:r>
      <w:proofErr w:type="gramEnd"/>
      <w:r w:rsidRPr="0048311E">
        <w:rPr>
          <w:rFonts w:ascii="Garamond" w:eastAsia="Calibri" w:hAnsi="Garamond" w:cs="Times New Roman"/>
          <w:sz w:val="22"/>
          <w:szCs w:val="22"/>
          <w:lang w:eastAsia="en-US" w:bidi="en-US"/>
        </w:rPr>
        <w:t xml:space="preserve"> to groups of students with a focus on job exploration counseling, counseling on opportunities for enrollment in postsecondary programs, workplace readiness training, and instruction in self-advocacy. Examples of specific curriculum topics may include the presentation of general local labor market composition and information, administration of vocational interest inventories, instruction regarding self-advocacy and self-determination, or other topics that are general in nature and are not typically customized to an individual student's disability-related or vocational needs. Curriculum utilized must be provided to BRS for </w:t>
      </w:r>
      <w:proofErr w:type="gramStart"/>
      <w:r w:rsidRPr="0048311E">
        <w:rPr>
          <w:rFonts w:ascii="Garamond" w:eastAsia="Calibri" w:hAnsi="Garamond" w:cs="Times New Roman"/>
          <w:sz w:val="22"/>
          <w:szCs w:val="22"/>
          <w:lang w:eastAsia="en-US" w:bidi="en-US"/>
        </w:rPr>
        <w:t>approval;</w:t>
      </w:r>
      <w:proofErr w:type="gramEnd"/>
      <w:r w:rsidRPr="0048311E">
        <w:rPr>
          <w:rFonts w:ascii="Garamond" w:eastAsia="Calibri" w:hAnsi="Garamond" w:cs="Times New Roman"/>
          <w:sz w:val="22"/>
          <w:szCs w:val="22"/>
          <w:lang w:eastAsia="en-US" w:bidi="en-US"/>
        </w:rPr>
        <w:t xml:space="preserve"> </w:t>
      </w:r>
    </w:p>
    <w:p w14:paraId="02F77E08"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Student participation in a variety of work-based learning experiences to apply curriculum-based learning and as appropriate, gain work skills.  Collaboration with local employers/businesses is necessary to ensure that work-based learning is community based and </w:t>
      </w:r>
      <w:proofErr w:type="gramStart"/>
      <w:r w:rsidRPr="0048311E">
        <w:rPr>
          <w:rFonts w:ascii="Garamond" w:eastAsia="Calibri" w:hAnsi="Garamond" w:cs="Times New Roman"/>
          <w:sz w:val="22"/>
          <w:szCs w:val="22"/>
          <w:lang w:eastAsia="en-US" w:bidi="en-US"/>
        </w:rPr>
        <w:t>realistic;</w:t>
      </w:r>
      <w:proofErr w:type="gramEnd"/>
    </w:p>
    <w:p w14:paraId="6BAAA2F0"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Incorporation of the </w:t>
      </w:r>
      <w:r w:rsidRPr="0048311E">
        <w:rPr>
          <w:rFonts w:ascii="Times New Roman" w:eastAsia="Calibri" w:hAnsi="Times New Roman" w:cs="Times New Roman"/>
          <w:sz w:val="14"/>
          <w:szCs w:val="22"/>
          <w:lang w:eastAsia="en-US" w:bidi="en-US"/>
        </w:rPr>
        <w:footnoteReference w:id="3"/>
      </w:r>
      <w:r w:rsidRPr="0048311E">
        <w:rPr>
          <w:rFonts w:ascii="Garamond" w:eastAsia="Calibri" w:hAnsi="Garamond" w:cs="Times New Roman"/>
          <w:sz w:val="22"/>
          <w:szCs w:val="22"/>
          <w:lang w:eastAsia="en-US" w:bidi="en-US"/>
        </w:rPr>
        <w:t xml:space="preserve">LifeCourse framework with existing </w:t>
      </w:r>
      <w:proofErr w:type="gramStart"/>
      <w:r w:rsidRPr="0048311E">
        <w:rPr>
          <w:rFonts w:ascii="Garamond" w:eastAsia="Calibri" w:hAnsi="Garamond" w:cs="Times New Roman"/>
          <w:sz w:val="22"/>
          <w:szCs w:val="22"/>
          <w:lang w:eastAsia="en-US" w:bidi="en-US"/>
        </w:rPr>
        <w:t>Pre-ETS</w:t>
      </w:r>
      <w:proofErr w:type="gramEnd"/>
      <w:r w:rsidRPr="0048311E">
        <w:rPr>
          <w:rFonts w:ascii="Garamond" w:eastAsia="Calibri" w:hAnsi="Garamond" w:cs="Times New Roman"/>
          <w:sz w:val="22"/>
          <w:szCs w:val="22"/>
          <w:lang w:eastAsia="en-US" w:bidi="en-US"/>
        </w:rPr>
        <w:t xml:space="preserve"> curriculum as a strategy to improve outcomes for students with disabilities;</w:t>
      </w:r>
    </w:p>
    <w:p w14:paraId="0C39CD93"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Integration of Pre-ETS with Career &amp; Technical Education (CTE) programs to increase the participation and successful outcomes of students with disabilities in CTE.</w:t>
      </w:r>
    </w:p>
    <w:p w14:paraId="209038AD"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Other innovative methods of providing </w:t>
      </w:r>
      <w:proofErr w:type="gramStart"/>
      <w:r w:rsidRPr="0048311E">
        <w:rPr>
          <w:rFonts w:ascii="Garamond" w:eastAsia="Calibri" w:hAnsi="Garamond" w:cs="Times New Roman"/>
          <w:sz w:val="22"/>
          <w:szCs w:val="22"/>
          <w:lang w:eastAsia="en-US" w:bidi="en-US"/>
        </w:rPr>
        <w:t>Pre-ETS</w:t>
      </w:r>
      <w:proofErr w:type="gramEnd"/>
      <w:r w:rsidRPr="0048311E">
        <w:rPr>
          <w:rFonts w:ascii="Garamond" w:eastAsia="Calibri" w:hAnsi="Garamond" w:cs="Times New Roman"/>
          <w:sz w:val="22"/>
          <w:szCs w:val="22"/>
          <w:lang w:eastAsia="en-US" w:bidi="en-US"/>
        </w:rPr>
        <w:t xml:space="preserve"> required activities to students with disabilities.</w:t>
      </w:r>
    </w:p>
    <w:p w14:paraId="57DB0822" w14:textId="77777777" w:rsidR="0048311E" w:rsidRPr="0048311E" w:rsidRDefault="0048311E" w:rsidP="0048311E">
      <w:pPr>
        <w:widowControl/>
        <w:spacing w:after="200" w:line="276" w:lineRule="auto"/>
        <w:ind w:left="360"/>
        <w:rPr>
          <w:rFonts w:ascii="Garamond" w:eastAsia="Calibri" w:hAnsi="Garamond" w:cs="Times New Roman"/>
          <w:i/>
          <w:sz w:val="22"/>
          <w:szCs w:val="22"/>
          <w:lang w:val="sv-SE" w:eastAsia="en-US"/>
        </w:rPr>
      </w:pPr>
      <w:r w:rsidRPr="0048311E">
        <w:rPr>
          <w:rFonts w:ascii="Garamond" w:eastAsia="Calibri" w:hAnsi="Garamond" w:cs="Times New Roman"/>
          <w:i/>
          <w:sz w:val="22"/>
          <w:szCs w:val="22"/>
          <w:lang w:val="sv-SE" w:eastAsia="en-US"/>
        </w:rPr>
        <w:t>It is important to note that if a student with a disability requires services that are beyond the limited scope of Pre-ETS, the student would have to apply for and be determined eligible for VR services and develop an individualized plan for employment for the receipt of those services as would be true for any other applicant.</w:t>
      </w:r>
    </w:p>
    <w:p w14:paraId="08D3DE8A"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Responses should also describe the nature and extent of collaborative partnerships with local public agencies, Work One centers, area employment providers, secondary and/or post-secondary educational institutions, Independent Living Centers, community programs, employers or other entities</w:t>
      </w:r>
      <w:r w:rsidRPr="0048311E" w:rsidDel="00E17A68">
        <w:rPr>
          <w:rFonts w:ascii="Garamond" w:eastAsia="Calibri" w:hAnsi="Garamond" w:cs="Times New Roman"/>
          <w:sz w:val="22"/>
          <w:szCs w:val="22"/>
          <w:lang w:val="sv-SE" w:eastAsia="en-US"/>
        </w:rPr>
        <w:t xml:space="preserve"> </w:t>
      </w:r>
      <w:r w:rsidRPr="0048311E">
        <w:rPr>
          <w:rFonts w:ascii="Garamond" w:eastAsia="Calibri" w:hAnsi="Garamond" w:cs="Times New Roman"/>
          <w:sz w:val="22"/>
          <w:szCs w:val="22"/>
          <w:lang w:val="sv-SE" w:eastAsia="en-US"/>
        </w:rPr>
        <w:t>and applicable partners. DDRS feels that collaboration will ensure increased capacity and reduced duplication in the provision of Pre-ETS to students with disabilities across the state. Information on applicable partners should include, at minimum, the following details:</w:t>
      </w:r>
    </w:p>
    <w:p w14:paraId="430D13F9"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Identified partners in carrying out </w:t>
      </w:r>
      <w:proofErr w:type="gramStart"/>
      <w:r w:rsidRPr="0048311E">
        <w:rPr>
          <w:rFonts w:ascii="Garamond" w:eastAsia="Calibri" w:hAnsi="Garamond" w:cs="Times New Roman"/>
          <w:sz w:val="22"/>
          <w:szCs w:val="22"/>
          <w:lang w:eastAsia="en-US" w:bidi="en-US"/>
        </w:rPr>
        <w:t>Pre-ETS</w:t>
      </w:r>
      <w:proofErr w:type="gramEnd"/>
      <w:r w:rsidRPr="0048311E">
        <w:rPr>
          <w:rFonts w:ascii="Garamond" w:eastAsia="Calibri" w:hAnsi="Garamond" w:cs="Times New Roman"/>
          <w:sz w:val="22"/>
          <w:szCs w:val="22"/>
          <w:lang w:eastAsia="en-US" w:bidi="en-US"/>
        </w:rPr>
        <w:t xml:space="preserve"> to students with disabilities;</w:t>
      </w:r>
    </w:p>
    <w:p w14:paraId="67C40801"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Geographic area (i.e., counties, school districts), including specific schools that respondent and each collaborative partner will </w:t>
      </w:r>
      <w:proofErr w:type="gramStart"/>
      <w:r w:rsidRPr="0048311E">
        <w:rPr>
          <w:rFonts w:ascii="Garamond" w:eastAsia="Calibri" w:hAnsi="Garamond" w:cs="Times New Roman"/>
          <w:sz w:val="22"/>
          <w:szCs w:val="22"/>
          <w:lang w:eastAsia="en-US" w:bidi="en-US"/>
        </w:rPr>
        <w:t>serve;</w:t>
      </w:r>
      <w:proofErr w:type="gramEnd"/>
    </w:p>
    <w:p w14:paraId="6673F251"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Roles and responsibilities of each collaborative </w:t>
      </w:r>
      <w:proofErr w:type="gramStart"/>
      <w:r w:rsidRPr="0048311E">
        <w:rPr>
          <w:rFonts w:ascii="Garamond" w:eastAsia="Calibri" w:hAnsi="Garamond" w:cs="Times New Roman"/>
          <w:sz w:val="22"/>
          <w:szCs w:val="22"/>
          <w:lang w:eastAsia="en-US" w:bidi="en-US"/>
        </w:rPr>
        <w:t>partner;</w:t>
      </w:r>
      <w:proofErr w:type="gramEnd"/>
    </w:p>
    <w:p w14:paraId="0923F31B"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Strategies for improving collaboration to increase access to </w:t>
      </w:r>
      <w:proofErr w:type="gramStart"/>
      <w:r w:rsidRPr="0048311E">
        <w:rPr>
          <w:rFonts w:ascii="Garamond" w:eastAsia="Calibri" w:hAnsi="Garamond" w:cs="Times New Roman"/>
          <w:sz w:val="22"/>
          <w:szCs w:val="22"/>
          <w:lang w:eastAsia="en-US" w:bidi="en-US"/>
        </w:rPr>
        <w:t>Pre-ETS</w:t>
      </w:r>
      <w:proofErr w:type="gramEnd"/>
      <w:r w:rsidRPr="0048311E">
        <w:rPr>
          <w:rFonts w:ascii="Garamond" w:eastAsia="Calibri" w:hAnsi="Garamond" w:cs="Times New Roman"/>
          <w:sz w:val="22"/>
          <w:szCs w:val="22"/>
          <w:lang w:eastAsia="en-US" w:bidi="en-US"/>
        </w:rPr>
        <w:t xml:space="preserve"> for students with disabilities and minimize duplication of services by multiple organizations; </w:t>
      </w:r>
    </w:p>
    <w:p w14:paraId="433218F1"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lastRenderedPageBreak/>
        <w:t xml:space="preserve">Strategies for increasing referrals to VR for students close to exiting high school or those in need of VR services earlier in their high school career; and </w:t>
      </w:r>
    </w:p>
    <w:p w14:paraId="73F3AFFD"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Testimonials from existing partners (e.g., </w:t>
      </w:r>
      <w:proofErr w:type="gramStart"/>
      <w:r w:rsidRPr="0048311E">
        <w:rPr>
          <w:rFonts w:ascii="Garamond" w:eastAsia="Calibri" w:hAnsi="Garamond" w:cs="Times New Roman"/>
          <w:sz w:val="22"/>
          <w:szCs w:val="22"/>
          <w:lang w:eastAsia="en-US" w:bidi="en-US"/>
        </w:rPr>
        <w:t>secondary</w:t>
      </w:r>
      <w:proofErr w:type="gramEnd"/>
      <w:r w:rsidRPr="0048311E">
        <w:rPr>
          <w:rFonts w:ascii="Garamond" w:eastAsia="Calibri" w:hAnsi="Garamond" w:cs="Times New Roman"/>
          <w:sz w:val="22"/>
          <w:szCs w:val="22"/>
          <w:lang w:eastAsia="en-US" w:bidi="en-US"/>
        </w:rPr>
        <w:t xml:space="preserve"> and postsecondary institutions, VR) reviewing your current collaborative services and the state of your collaboration with them. </w:t>
      </w:r>
    </w:p>
    <w:p w14:paraId="66B35FF7" w14:textId="5E74C7F3"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 xml:space="preserve">Contracts for required activities will be funded as fee for service. Fees for provision of Pre-ETS to </w:t>
      </w:r>
      <w:r w:rsidR="00E53FC1">
        <w:rPr>
          <w:rFonts w:ascii="Garamond" w:eastAsia="Calibri" w:hAnsi="Garamond" w:cs="Times New Roman"/>
          <w:sz w:val="22"/>
          <w:szCs w:val="22"/>
          <w:lang w:val="sv-SE" w:eastAsia="en-US"/>
        </w:rPr>
        <w:t xml:space="preserve">individual </w:t>
      </w:r>
      <w:r w:rsidRPr="0048311E">
        <w:rPr>
          <w:rFonts w:ascii="Garamond" w:eastAsia="Calibri" w:hAnsi="Garamond" w:cs="Times New Roman"/>
          <w:sz w:val="22"/>
          <w:szCs w:val="22"/>
          <w:lang w:val="sv-SE" w:eastAsia="en-US"/>
        </w:rPr>
        <w:t>students</w:t>
      </w:r>
      <w:r w:rsidR="00E53FC1">
        <w:rPr>
          <w:rFonts w:ascii="Garamond" w:eastAsia="Calibri" w:hAnsi="Garamond" w:cs="Times New Roman"/>
          <w:sz w:val="22"/>
          <w:szCs w:val="22"/>
          <w:lang w:val="sv-SE" w:eastAsia="en-US"/>
        </w:rPr>
        <w:t xml:space="preserve"> and students</w:t>
      </w:r>
      <w:r w:rsidRPr="0048311E">
        <w:rPr>
          <w:rFonts w:ascii="Garamond" w:eastAsia="Calibri" w:hAnsi="Garamond" w:cs="Times New Roman"/>
          <w:sz w:val="22"/>
          <w:szCs w:val="22"/>
          <w:lang w:val="sv-SE" w:eastAsia="en-US"/>
        </w:rPr>
        <w:t xml:space="preserve"> within a group setting have been determined (see Attachment C, Cost Proposal</w:t>
      </w:r>
      <w:r w:rsidR="00E53FC1">
        <w:rPr>
          <w:rFonts w:ascii="Garamond" w:eastAsia="Calibri" w:hAnsi="Garamond" w:cs="Times New Roman"/>
          <w:sz w:val="22"/>
          <w:szCs w:val="22"/>
          <w:lang w:val="sv-SE" w:eastAsia="en-US"/>
        </w:rPr>
        <w:t>)</w:t>
      </w:r>
      <w:r>
        <w:rPr>
          <w:rFonts w:ascii="Garamond" w:eastAsia="Calibri" w:hAnsi="Garamond" w:cs="Times New Roman"/>
          <w:sz w:val="22"/>
          <w:szCs w:val="22"/>
          <w:lang w:val="sv-SE" w:eastAsia="en-US"/>
        </w:rPr>
        <w:t xml:space="preserve">. </w:t>
      </w:r>
      <w:r w:rsidRPr="0048311E">
        <w:rPr>
          <w:rFonts w:ascii="Garamond" w:eastAsia="Calibri" w:hAnsi="Garamond" w:cs="Times New Roman"/>
          <w:sz w:val="22"/>
          <w:szCs w:val="22"/>
          <w:lang w:val="sv-SE" w:eastAsia="en-US"/>
        </w:rPr>
        <w:t xml:space="preserve"> Additionally, BRS requests a list of preferred counties and schools respondent wishes to serve. The cost proposal should be reflective of these preferred counties and schools. Respondent may opt to provide a secondary list of alternate counties and schools they would consider serving if their preferred list is not awarded in full. While the secondary list is optional, respondents are encouraged to provide this, as it will assist in discussions with respondents in order to finalize service areas. This will help BRS to reduce or eliminate duplication in coverage areas and ensure all 92 counties are adequately served. Please note that if respondents are asked to modify their proposed coverage area, they will have the opportunity </w:t>
      </w:r>
      <w:r w:rsidRPr="00E014CF">
        <w:rPr>
          <w:rFonts w:ascii="Garamond" w:eastAsia="Calibri" w:hAnsi="Garamond" w:cs="Times New Roman"/>
          <w:sz w:val="22"/>
          <w:szCs w:val="22"/>
          <w:lang w:val="sv-SE" w:eastAsia="en-US"/>
        </w:rPr>
        <w:t xml:space="preserve">to submit a revised cost proposal. </w:t>
      </w:r>
      <w:r w:rsidRPr="00E014CF">
        <w:rPr>
          <w:rFonts w:ascii="Garamond" w:eastAsia="Calibri" w:hAnsi="Garamond" w:cs="Times New Roman"/>
          <w:b/>
          <w:sz w:val="22"/>
          <w:szCs w:val="22"/>
          <w:lang w:val="sv-SE" w:eastAsia="en-US"/>
        </w:rPr>
        <w:t>Respondents must complete Attachment C, Cost Proposal.</w:t>
      </w:r>
      <w:r w:rsidRPr="00E014CF">
        <w:rPr>
          <w:rFonts w:ascii="Garamond" w:eastAsia="Calibri" w:hAnsi="Garamond" w:cs="Times New Roman"/>
          <w:sz w:val="22"/>
          <w:szCs w:val="22"/>
          <w:lang w:val="sv-SE" w:eastAsia="en-US"/>
        </w:rPr>
        <w:t xml:space="preserve"> Pricing on this RF</w:t>
      </w:r>
      <w:r w:rsidR="001D2DE3" w:rsidRPr="00E014CF">
        <w:rPr>
          <w:rFonts w:ascii="Garamond" w:eastAsia="Calibri" w:hAnsi="Garamond" w:cs="Times New Roman"/>
          <w:sz w:val="22"/>
          <w:szCs w:val="22"/>
          <w:lang w:val="sv-SE" w:eastAsia="en-US"/>
        </w:rPr>
        <w:t>S</w:t>
      </w:r>
      <w:r w:rsidRPr="00E014CF">
        <w:rPr>
          <w:rFonts w:ascii="Garamond" w:eastAsia="Calibri" w:hAnsi="Garamond" w:cs="Times New Roman"/>
          <w:sz w:val="22"/>
          <w:szCs w:val="22"/>
          <w:lang w:val="sv-SE" w:eastAsia="en-US"/>
        </w:rPr>
        <w:t xml:space="preserve"> must be firm and remain open for a</w:t>
      </w:r>
      <w:r w:rsidRPr="0048311E">
        <w:rPr>
          <w:rFonts w:ascii="Garamond" w:eastAsia="Calibri" w:hAnsi="Garamond" w:cs="Times New Roman"/>
          <w:sz w:val="22"/>
          <w:szCs w:val="22"/>
          <w:lang w:val="sv-SE" w:eastAsia="en-US"/>
        </w:rPr>
        <w:t xml:space="preserve"> period of not less than 180 days from the submission due date.</w:t>
      </w:r>
    </w:p>
    <w:p w14:paraId="0A7565AB"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Responses should briefly describe how proposed strategies assist in meeting the following goals:</w:t>
      </w:r>
    </w:p>
    <w:p w14:paraId="54CA09EA"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Documented progress and outcomes for participants, including an increase/improvement in demonstrated </w:t>
      </w:r>
      <w:proofErr w:type="gramStart"/>
      <w:r w:rsidRPr="0048311E">
        <w:rPr>
          <w:rFonts w:ascii="Garamond" w:eastAsia="Calibri" w:hAnsi="Garamond" w:cs="Times New Roman"/>
          <w:sz w:val="22"/>
          <w:szCs w:val="22"/>
          <w:lang w:eastAsia="en-US" w:bidi="en-US"/>
        </w:rPr>
        <w:t>skills;</w:t>
      </w:r>
      <w:proofErr w:type="gramEnd"/>
      <w:r w:rsidRPr="0048311E">
        <w:rPr>
          <w:rFonts w:ascii="Garamond" w:eastAsia="Calibri" w:hAnsi="Garamond" w:cs="Times New Roman"/>
          <w:sz w:val="22"/>
          <w:szCs w:val="22"/>
          <w:lang w:eastAsia="en-US" w:bidi="en-US"/>
        </w:rPr>
        <w:t xml:space="preserve"> </w:t>
      </w:r>
    </w:p>
    <w:p w14:paraId="65EB4A12"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Exploration of a wide range of career options, including certification programs, apprenticeships, trade/technical programs, and other career </w:t>
      </w:r>
      <w:proofErr w:type="gramStart"/>
      <w:r w:rsidRPr="0048311E">
        <w:rPr>
          <w:rFonts w:ascii="Garamond" w:eastAsia="Calibri" w:hAnsi="Garamond" w:cs="Times New Roman"/>
          <w:sz w:val="22"/>
          <w:szCs w:val="22"/>
          <w:lang w:eastAsia="en-US" w:bidi="en-US"/>
        </w:rPr>
        <w:t>pathways;</w:t>
      </w:r>
      <w:proofErr w:type="gramEnd"/>
    </w:p>
    <w:p w14:paraId="0E857C3E"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Exploration and, as applicable, participation in career and technical education opportunities; and</w:t>
      </w:r>
    </w:p>
    <w:p w14:paraId="31FC18FC"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Development of purposeful transition goals to address student needs.</w:t>
      </w:r>
    </w:p>
    <w:p w14:paraId="2F5759CF" w14:textId="77777777" w:rsidR="0048311E" w:rsidRPr="0048311E" w:rsidRDefault="0048311E" w:rsidP="0048311E">
      <w:pPr>
        <w:widowControl/>
        <w:spacing w:after="200" w:line="276" w:lineRule="auto"/>
        <w:rPr>
          <w:rFonts w:ascii="Garamond" w:eastAsia="Calibri" w:hAnsi="Garamond" w:cs="Times New Roman"/>
          <w:b/>
          <w:sz w:val="22"/>
          <w:szCs w:val="22"/>
          <w:lang w:val="sv-SE" w:eastAsia="en-US"/>
        </w:rPr>
      </w:pPr>
      <w:r w:rsidRPr="0048311E">
        <w:rPr>
          <w:rFonts w:ascii="Garamond" w:eastAsia="Calibri" w:hAnsi="Garamond" w:cs="Times New Roman"/>
          <w:b/>
          <w:sz w:val="22"/>
          <w:szCs w:val="22"/>
          <w:lang w:val="sv-SE" w:eastAsia="en-US"/>
        </w:rPr>
        <w:t xml:space="preserve">Respondents must complete the Technical Proposal and Cost Proposal. </w:t>
      </w:r>
    </w:p>
    <w:p w14:paraId="451D2102" w14:textId="780D0D52"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Pre-ETS activities are currently being carried out through 12 contractors, through BRS staff, and through partnership with other state agencies. It is anticipated that a total of up to approximately $10,000,000 annually will be awarded, and BRS anticipates awarding multiple contracts from this RF</w:t>
      </w:r>
      <w:r>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This figure is only an estimate and is not to be construed as an amount to be offered under this RF</w:t>
      </w:r>
      <w:r>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w:t>
      </w:r>
    </w:p>
    <w:p w14:paraId="145D7E0F" w14:textId="77777777" w:rsidR="00A528EC" w:rsidRDefault="009A217B">
      <w:pPr>
        <w:pStyle w:val="Heading2"/>
        <w:spacing w:before="0"/>
        <w:rPr>
          <w:rFonts w:ascii="Calibri" w:eastAsia="Calibri" w:hAnsi="Calibri" w:cs="Calibri"/>
          <w:color w:val="000000"/>
          <w:sz w:val="24"/>
          <w:szCs w:val="24"/>
        </w:rPr>
      </w:pPr>
      <w:bookmarkStart w:id="7" w:name="_heading=h.4d34og8" w:colFirst="0" w:colLast="0"/>
      <w:bookmarkEnd w:id="7"/>
      <w:r>
        <w:rPr>
          <w:rFonts w:ascii="Calibri" w:eastAsia="Calibri" w:hAnsi="Calibri" w:cs="Calibri"/>
          <w:color w:val="000000"/>
          <w:sz w:val="24"/>
          <w:szCs w:val="24"/>
        </w:rPr>
        <w:t>1.5</w:t>
      </w:r>
      <w:r>
        <w:rPr>
          <w:rFonts w:ascii="Calibri" w:eastAsia="Calibri" w:hAnsi="Calibri" w:cs="Calibri"/>
          <w:color w:val="000000"/>
          <w:sz w:val="24"/>
          <w:szCs w:val="24"/>
        </w:rPr>
        <w:tab/>
      </w:r>
      <w:r>
        <w:rPr>
          <w:rFonts w:ascii="Calibri" w:eastAsia="Calibri" w:hAnsi="Calibri" w:cs="Calibri"/>
          <w:b/>
          <w:color w:val="000000"/>
          <w:sz w:val="24"/>
          <w:szCs w:val="24"/>
        </w:rPr>
        <w:t>RFS Outline</w:t>
      </w:r>
    </w:p>
    <w:p w14:paraId="34FF1C98" w14:textId="77777777" w:rsidR="00A528EC" w:rsidRDefault="00A528EC">
      <w:pPr>
        <w:widowControl/>
        <w:rPr>
          <w:rFonts w:ascii="Calibri" w:eastAsia="Calibri" w:hAnsi="Calibri" w:cs="Calibri"/>
        </w:rPr>
      </w:pPr>
    </w:p>
    <w:p w14:paraId="5C510002" w14:textId="77777777" w:rsidR="00A528EC" w:rsidRDefault="009A217B">
      <w:pPr>
        <w:widowControl/>
        <w:rPr>
          <w:rFonts w:ascii="Calibri" w:eastAsia="Calibri" w:hAnsi="Calibri" w:cs="Calibri"/>
        </w:rPr>
      </w:pPr>
      <w:r>
        <w:rPr>
          <w:rFonts w:ascii="Calibri" w:eastAsia="Calibri" w:hAnsi="Calibri" w:cs="Calibri"/>
        </w:rPr>
        <w:t>The outline of this RFS document is described below:</w:t>
      </w:r>
    </w:p>
    <w:p w14:paraId="6D072C0D" w14:textId="77777777" w:rsidR="00A528EC" w:rsidRDefault="00A528EC">
      <w:pPr>
        <w:widowControl/>
        <w:rPr>
          <w:rFonts w:ascii="Calibri" w:eastAsia="Calibri" w:hAnsi="Calibri" w:cs="Calibri"/>
        </w:rPr>
      </w:pPr>
    </w:p>
    <w:tbl>
      <w:tblPr>
        <w:tblW w:w="936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3480"/>
        <w:gridCol w:w="5880"/>
      </w:tblGrid>
      <w:tr w:rsidR="00A528EC" w14:paraId="28969619" w14:textId="77777777" w:rsidTr="5C9961A6">
        <w:trPr>
          <w:trHeight w:val="23"/>
        </w:trPr>
        <w:tc>
          <w:tcPr>
            <w:tcW w:w="3480" w:type="dxa"/>
            <w:shd w:val="clear" w:color="auto" w:fill="D9D9D9" w:themeFill="background1" w:themeFillShade="D9"/>
          </w:tcPr>
          <w:p w14:paraId="6604EB22" w14:textId="77777777" w:rsidR="00A528EC" w:rsidRDefault="009A217B">
            <w:pPr>
              <w:jc w:val="center"/>
              <w:rPr>
                <w:rFonts w:ascii="Calibri" w:eastAsia="Calibri" w:hAnsi="Calibri" w:cs="Calibri"/>
                <w:b/>
              </w:rPr>
            </w:pPr>
            <w:r>
              <w:rPr>
                <w:rFonts w:ascii="Calibri" w:eastAsia="Calibri" w:hAnsi="Calibri" w:cs="Calibri"/>
                <w:b/>
              </w:rPr>
              <w:t>Section</w:t>
            </w:r>
          </w:p>
        </w:tc>
        <w:tc>
          <w:tcPr>
            <w:tcW w:w="5880" w:type="dxa"/>
            <w:shd w:val="clear" w:color="auto" w:fill="D9D9D9" w:themeFill="background1" w:themeFillShade="D9"/>
          </w:tcPr>
          <w:p w14:paraId="31FF54C8" w14:textId="77777777" w:rsidR="00A528EC" w:rsidRDefault="009A217B">
            <w:pPr>
              <w:jc w:val="center"/>
              <w:rPr>
                <w:rFonts w:ascii="Calibri" w:eastAsia="Calibri" w:hAnsi="Calibri" w:cs="Calibri"/>
                <w:b/>
              </w:rPr>
            </w:pPr>
            <w:r>
              <w:rPr>
                <w:rFonts w:ascii="Calibri" w:eastAsia="Calibri" w:hAnsi="Calibri" w:cs="Calibri"/>
                <w:b/>
              </w:rPr>
              <w:t>Description</w:t>
            </w:r>
          </w:p>
        </w:tc>
      </w:tr>
      <w:tr w:rsidR="00A528EC" w14:paraId="76A122C6" w14:textId="77777777" w:rsidTr="5C9961A6">
        <w:trPr>
          <w:trHeight w:val="44"/>
        </w:trPr>
        <w:tc>
          <w:tcPr>
            <w:tcW w:w="3480" w:type="dxa"/>
          </w:tcPr>
          <w:p w14:paraId="31281754" w14:textId="77777777" w:rsidR="00A528EC" w:rsidRDefault="009A217B">
            <w:pPr>
              <w:rPr>
                <w:rFonts w:ascii="Calibri" w:eastAsia="Calibri" w:hAnsi="Calibri" w:cs="Calibri"/>
              </w:rPr>
            </w:pPr>
            <w:r>
              <w:rPr>
                <w:rFonts w:ascii="Calibri" w:eastAsia="Calibri" w:hAnsi="Calibri" w:cs="Calibri"/>
              </w:rPr>
              <w:t>Section One – General Information and Requested Services</w:t>
            </w:r>
          </w:p>
        </w:tc>
        <w:tc>
          <w:tcPr>
            <w:tcW w:w="5880" w:type="dxa"/>
          </w:tcPr>
          <w:p w14:paraId="323962B4" w14:textId="77777777" w:rsidR="00A528EC" w:rsidRDefault="009A217B">
            <w:pPr>
              <w:rPr>
                <w:rFonts w:ascii="Calibri" w:eastAsia="Calibri" w:hAnsi="Calibri" w:cs="Calibri"/>
              </w:rPr>
            </w:pPr>
            <w:r>
              <w:rPr>
                <w:rFonts w:ascii="Calibri" w:eastAsia="Calibri" w:hAnsi="Calibri" w:cs="Calibri"/>
              </w:rPr>
              <w:t xml:space="preserve">This section provides an overview of the RFS, general timelines for the process, and a summary of the services being solicited by the State via this RFS </w:t>
            </w:r>
          </w:p>
        </w:tc>
      </w:tr>
      <w:tr w:rsidR="00A528EC" w14:paraId="7D46993D" w14:textId="77777777" w:rsidTr="5C9961A6">
        <w:trPr>
          <w:trHeight w:val="386"/>
        </w:trPr>
        <w:tc>
          <w:tcPr>
            <w:tcW w:w="3480" w:type="dxa"/>
          </w:tcPr>
          <w:p w14:paraId="7514102B" w14:textId="77777777" w:rsidR="00A528EC" w:rsidRDefault="009A217B">
            <w:pPr>
              <w:rPr>
                <w:rFonts w:ascii="Calibri" w:eastAsia="Calibri" w:hAnsi="Calibri" w:cs="Calibri"/>
              </w:rPr>
            </w:pPr>
            <w:r>
              <w:rPr>
                <w:rFonts w:ascii="Calibri" w:eastAsia="Calibri" w:hAnsi="Calibri" w:cs="Calibri"/>
              </w:rPr>
              <w:t>Section Two – Proposal Preparation Instruction</w:t>
            </w:r>
          </w:p>
        </w:tc>
        <w:tc>
          <w:tcPr>
            <w:tcW w:w="5880" w:type="dxa"/>
          </w:tcPr>
          <w:p w14:paraId="3F37931F" w14:textId="77777777" w:rsidR="00A528EC" w:rsidRDefault="009A217B">
            <w:pPr>
              <w:rPr>
                <w:rFonts w:ascii="Calibri" w:eastAsia="Calibri" w:hAnsi="Calibri" w:cs="Calibri"/>
              </w:rPr>
            </w:pPr>
            <w:r>
              <w:rPr>
                <w:rFonts w:ascii="Calibri" w:eastAsia="Calibri" w:hAnsi="Calibri" w:cs="Calibri"/>
              </w:rPr>
              <w:t>This section provides instructions on the format and content of the RFS including an Executive Summary, Business Proposal, and Technical Proposal</w:t>
            </w:r>
          </w:p>
        </w:tc>
      </w:tr>
      <w:tr w:rsidR="00A528EC" w14:paraId="055B7529" w14:textId="77777777" w:rsidTr="5C9961A6">
        <w:trPr>
          <w:trHeight w:val="125"/>
        </w:trPr>
        <w:tc>
          <w:tcPr>
            <w:tcW w:w="3480" w:type="dxa"/>
          </w:tcPr>
          <w:p w14:paraId="083CFE9F" w14:textId="77777777" w:rsidR="00A528EC" w:rsidRDefault="009A217B">
            <w:pPr>
              <w:rPr>
                <w:rFonts w:ascii="Calibri" w:eastAsia="Calibri" w:hAnsi="Calibri" w:cs="Calibri"/>
              </w:rPr>
            </w:pPr>
            <w:r>
              <w:rPr>
                <w:rFonts w:ascii="Calibri" w:eastAsia="Calibri" w:hAnsi="Calibri" w:cs="Calibri"/>
              </w:rPr>
              <w:t>Section Three – Proposal Evaluation Criteria</w:t>
            </w:r>
          </w:p>
        </w:tc>
        <w:tc>
          <w:tcPr>
            <w:tcW w:w="5880" w:type="dxa"/>
          </w:tcPr>
          <w:p w14:paraId="735351AB" w14:textId="370327EF" w:rsidR="00A528EC" w:rsidRDefault="009A217B">
            <w:pPr>
              <w:rPr>
                <w:rFonts w:ascii="Calibri" w:eastAsia="Calibri" w:hAnsi="Calibri" w:cs="Calibri"/>
              </w:rPr>
            </w:pPr>
            <w:r w:rsidRPr="5C9961A6">
              <w:rPr>
                <w:rFonts w:ascii="Calibri" w:eastAsia="Calibri" w:hAnsi="Calibri" w:cs="Calibri"/>
              </w:rPr>
              <w:t>This section</w:t>
            </w:r>
            <w:r w:rsidR="13ACD05F" w:rsidRPr="5C9961A6">
              <w:rPr>
                <w:rFonts w:ascii="Calibri" w:eastAsia="Calibri" w:hAnsi="Calibri" w:cs="Calibri"/>
              </w:rPr>
              <w:t xml:space="preserve"> </w:t>
            </w:r>
            <w:r w:rsidRPr="5C9961A6">
              <w:rPr>
                <w:rFonts w:ascii="Calibri" w:eastAsia="Calibri" w:hAnsi="Calibri" w:cs="Calibri"/>
              </w:rPr>
              <w:t>discusses the evaluation criteria to be used to evaluate Respondents’ proposals</w:t>
            </w:r>
          </w:p>
        </w:tc>
      </w:tr>
      <w:tr w:rsidR="00A528EC" w14:paraId="69D5260A" w14:textId="77777777" w:rsidTr="5C9961A6">
        <w:trPr>
          <w:trHeight w:val="107"/>
        </w:trPr>
        <w:tc>
          <w:tcPr>
            <w:tcW w:w="3480" w:type="dxa"/>
          </w:tcPr>
          <w:p w14:paraId="1AF16EA0" w14:textId="7CEC8050" w:rsidR="00A528EC" w:rsidRDefault="009A217B">
            <w:pPr>
              <w:rPr>
                <w:rFonts w:ascii="Calibri" w:eastAsia="Calibri" w:hAnsi="Calibri" w:cs="Calibri"/>
              </w:rPr>
            </w:pPr>
            <w:r>
              <w:rPr>
                <w:rFonts w:ascii="Calibri" w:eastAsia="Calibri" w:hAnsi="Calibri" w:cs="Calibri"/>
              </w:rPr>
              <w:t xml:space="preserve">Attachment </w:t>
            </w:r>
            <w:r w:rsidR="00C75257">
              <w:rPr>
                <w:rFonts w:ascii="Calibri" w:eastAsia="Calibri" w:hAnsi="Calibri" w:cs="Calibri"/>
              </w:rPr>
              <w:t>A</w:t>
            </w:r>
          </w:p>
        </w:tc>
        <w:tc>
          <w:tcPr>
            <w:tcW w:w="5880" w:type="dxa"/>
          </w:tcPr>
          <w:p w14:paraId="707227F9" w14:textId="77777777" w:rsidR="00A528EC" w:rsidRDefault="009A217B">
            <w:pPr>
              <w:rPr>
                <w:rFonts w:ascii="Calibri" w:eastAsia="Calibri" w:hAnsi="Calibri" w:cs="Calibri"/>
              </w:rPr>
            </w:pPr>
            <w:r>
              <w:rPr>
                <w:rFonts w:ascii="Calibri" w:eastAsia="Calibri" w:hAnsi="Calibri" w:cs="Calibri"/>
              </w:rPr>
              <w:t>Sample Contract</w:t>
            </w:r>
          </w:p>
        </w:tc>
      </w:tr>
      <w:tr w:rsidR="00E45D78" w14:paraId="320437B0" w14:textId="77777777" w:rsidTr="5C9961A6">
        <w:trPr>
          <w:trHeight w:val="260"/>
        </w:trPr>
        <w:tc>
          <w:tcPr>
            <w:tcW w:w="3480" w:type="dxa"/>
          </w:tcPr>
          <w:p w14:paraId="20F43D60" w14:textId="300C471A" w:rsidR="00E45D78" w:rsidRDefault="00E45D78">
            <w:pPr>
              <w:rPr>
                <w:rFonts w:ascii="Calibri" w:eastAsia="Calibri" w:hAnsi="Calibri" w:cs="Calibri"/>
              </w:rPr>
            </w:pPr>
            <w:r>
              <w:rPr>
                <w:rFonts w:ascii="Calibri" w:eastAsia="Calibri" w:hAnsi="Calibri" w:cs="Calibri"/>
              </w:rPr>
              <w:lastRenderedPageBreak/>
              <w:t>Attachment B</w:t>
            </w:r>
          </w:p>
        </w:tc>
        <w:tc>
          <w:tcPr>
            <w:tcW w:w="5880" w:type="dxa"/>
          </w:tcPr>
          <w:p w14:paraId="54E360C5" w14:textId="661F82ED" w:rsidR="00E45D78" w:rsidRDefault="00E45D78">
            <w:pPr>
              <w:rPr>
                <w:rFonts w:ascii="Calibri" w:eastAsia="Calibri" w:hAnsi="Calibri" w:cs="Calibri"/>
              </w:rPr>
            </w:pPr>
            <w:r>
              <w:rPr>
                <w:rFonts w:ascii="Calibri" w:eastAsia="Calibri" w:hAnsi="Calibri" w:cs="Calibri"/>
              </w:rPr>
              <w:t>Indiana Economic Impact Form</w:t>
            </w:r>
          </w:p>
        </w:tc>
      </w:tr>
      <w:tr w:rsidR="00A528EC" w14:paraId="58EE2BE9" w14:textId="77777777" w:rsidTr="5C9961A6">
        <w:trPr>
          <w:trHeight w:val="260"/>
        </w:trPr>
        <w:tc>
          <w:tcPr>
            <w:tcW w:w="3480" w:type="dxa"/>
          </w:tcPr>
          <w:p w14:paraId="0F5CD5A0" w14:textId="27523078"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C</w:t>
            </w:r>
          </w:p>
        </w:tc>
        <w:tc>
          <w:tcPr>
            <w:tcW w:w="5880" w:type="dxa"/>
          </w:tcPr>
          <w:p w14:paraId="1574B407" w14:textId="302E71E6" w:rsidR="00A528EC" w:rsidRDefault="00E45D78">
            <w:pPr>
              <w:rPr>
                <w:rFonts w:ascii="Calibri" w:eastAsia="Calibri" w:hAnsi="Calibri" w:cs="Calibri"/>
              </w:rPr>
            </w:pPr>
            <w:r>
              <w:rPr>
                <w:rFonts w:ascii="Calibri" w:eastAsia="Calibri" w:hAnsi="Calibri" w:cs="Calibri"/>
              </w:rPr>
              <w:t>Cost Proposal</w:t>
            </w:r>
          </w:p>
        </w:tc>
      </w:tr>
      <w:tr w:rsidR="00A528EC" w14:paraId="031C6B4A" w14:textId="77777777" w:rsidTr="5C9961A6">
        <w:trPr>
          <w:trHeight w:val="260"/>
        </w:trPr>
        <w:tc>
          <w:tcPr>
            <w:tcW w:w="3480" w:type="dxa"/>
          </w:tcPr>
          <w:p w14:paraId="4FF5AF0F" w14:textId="65316D24"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D</w:t>
            </w:r>
          </w:p>
        </w:tc>
        <w:tc>
          <w:tcPr>
            <w:tcW w:w="5880" w:type="dxa"/>
          </w:tcPr>
          <w:p w14:paraId="293920BC" w14:textId="30FF45CF" w:rsidR="00A528EC" w:rsidRDefault="00E45D78">
            <w:pPr>
              <w:rPr>
                <w:rFonts w:ascii="Calibri" w:eastAsia="Calibri" w:hAnsi="Calibri" w:cs="Calibri"/>
              </w:rPr>
            </w:pPr>
            <w:r>
              <w:rPr>
                <w:rFonts w:ascii="Calibri" w:eastAsia="Calibri" w:hAnsi="Calibri" w:cs="Calibri"/>
              </w:rPr>
              <w:t>Business Proposal</w:t>
            </w:r>
          </w:p>
        </w:tc>
      </w:tr>
      <w:tr w:rsidR="00A528EC" w14:paraId="68679935" w14:textId="77777777" w:rsidTr="5C9961A6">
        <w:trPr>
          <w:trHeight w:val="260"/>
        </w:trPr>
        <w:tc>
          <w:tcPr>
            <w:tcW w:w="3480" w:type="dxa"/>
          </w:tcPr>
          <w:p w14:paraId="4D7CC8F0" w14:textId="6EA491FE"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E</w:t>
            </w:r>
          </w:p>
        </w:tc>
        <w:tc>
          <w:tcPr>
            <w:tcW w:w="5880" w:type="dxa"/>
          </w:tcPr>
          <w:p w14:paraId="664CDEDE" w14:textId="239EE09B" w:rsidR="00A528EC" w:rsidRDefault="00E45D78">
            <w:pPr>
              <w:rPr>
                <w:rFonts w:ascii="Calibri" w:eastAsia="Calibri" w:hAnsi="Calibri" w:cs="Calibri"/>
              </w:rPr>
            </w:pPr>
            <w:r>
              <w:rPr>
                <w:rFonts w:ascii="Calibri" w:eastAsia="Calibri" w:hAnsi="Calibri" w:cs="Calibri"/>
              </w:rPr>
              <w:t>Technical Proposal</w:t>
            </w:r>
          </w:p>
        </w:tc>
      </w:tr>
      <w:tr w:rsidR="00A528EC" w14:paraId="3FF2204D" w14:textId="77777777" w:rsidTr="5C9961A6">
        <w:trPr>
          <w:trHeight w:val="260"/>
        </w:trPr>
        <w:tc>
          <w:tcPr>
            <w:tcW w:w="3480" w:type="dxa"/>
          </w:tcPr>
          <w:p w14:paraId="78935B5C" w14:textId="2F92490C"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F</w:t>
            </w:r>
          </w:p>
        </w:tc>
        <w:tc>
          <w:tcPr>
            <w:tcW w:w="5880" w:type="dxa"/>
          </w:tcPr>
          <w:p w14:paraId="35CD066C" w14:textId="42C66362" w:rsidR="00A528EC" w:rsidRDefault="00E45D78">
            <w:pPr>
              <w:rPr>
                <w:rFonts w:ascii="Calibri" w:eastAsia="Calibri" w:hAnsi="Calibri" w:cs="Calibri"/>
              </w:rPr>
            </w:pPr>
            <w:r>
              <w:rPr>
                <w:rFonts w:ascii="Calibri" w:eastAsia="Calibri" w:hAnsi="Calibri" w:cs="Calibri"/>
              </w:rPr>
              <w:t>Questions and Answer Template</w:t>
            </w:r>
          </w:p>
          <w:p w14:paraId="70E8D6A5" w14:textId="157C1CED" w:rsidR="00E45D78" w:rsidRPr="00E45D78" w:rsidRDefault="00E45D78" w:rsidP="00E45D78">
            <w:pPr>
              <w:tabs>
                <w:tab w:val="left" w:pos="1140"/>
              </w:tabs>
              <w:rPr>
                <w:rFonts w:ascii="Calibri" w:eastAsia="Calibri" w:hAnsi="Calibri" w:cs="Calibri"/>
              </w:rPr>
            </w:pPr>
            <w:r>
              <w:rPr>
                <w:rFonts w:ascii="Calibri" w:eastAsia="Calibri" w:hAnsi="Calibri" w:cs="Calibri"/>
              </w:rPr>
              <w:tab/>
            </w:r>
          </w:p>
        </w:tc>
      </w:tr>
      <w:tr w:rsidR="00E45D78" w14:paraId="00D703EA" w14:textId="77777777" w:rsidTr="5C9961A6">
        <w:trPr>
          <w:trHeight w:val="260"/>
        </w:trPr>
        <w:tc>
          <w:tcPr>
            <w:tcW w:w="3480" w:type="dxa"/>
          </w:tcPr>
          <w:p w14:paraId="67FABC75" w14:textId="66BAE22E" w:rsidR="00E45D78" w:rsidRDefault="00E45D78">
            <w:pPr>
              <w:rPr>
                <w:rFonts w:ascii="Calibri" w:eastAsia="Calibri" w:hAnsi="Calibri" w:cs="Calibri"/>
              </w:rPr>
            </w:pPr>
            <w:r>
              <w:rPr>
                <w:rFonts w:ascii="Calibri" w:eastAsia="Calibri" w:hAnsi="Calibri" w:cs="Calibri"/>
              </w:rPr>
              <w:t>Attachment G</w:t>
            </w:r>
          </w:p>
        </w:tc>
        <w:tc>
          <w:tcPr>
            <w:tcW w:w="5880" w:type="dxa"/>
          </w:tcPr>
          <w:p w14:paraId="191CCC51" w14:textId="6600A4CB" w:rsidR="00E45D78" w:rsidRDefault="00E45D78">
            <w:pPr>
              <w:rPr>
                <w:rFonts w:ascii="Calibri" w:eastAsia="Calibri" w:hAnsi="Calibri" w:cs="Calibri"/>
              </w:rPr>
            </w:pPr>
            <w:r>
              <w:rPr>
                <w:rFonts w:ascii="Calibri" w:eastAsia="Calibri" w:hAnsi="Calibri" w:cs="Calibri"/>
              </w:rPr>
              <w:t>Reference Check Form</w:t>
            </w:r>
          </w:p>
        </w:tc>
      </w:tr>
      <w:tr w:rsidR="00E45D78" w14:paraId="4966B299" w14:textId="77777777" w:rsidTr="5C9961A6">
        <w:trPr>
          <w:trHeight w:val="260"/>
        </w:trPr>
        <w:tc>
          <w:tcPr>
            <w:tcW w:w="3480" w:type="dxa"/>
          </w:tcPr>
          <w:p w14:paraId="08314DD1" w14:textId="7E41FE42" w:rsidR="00E45D78" w:rsidRDefault="00E45D78">
            <w:pPr>
              <w:rPr>
                <w:rFonts w:ascii="Calibri" w:eastAsia="Calibri" w:hAnsi="Calibri" w:cs="Calibri"/>
              </w:rPr>
            </w:pPr>
            <w:r>
              <w:rPr>
                <w:rFonts w:ascii="Calibri" w:eastAsia="Calibri" w:hAnsi="Calibri" w:cs="Calibri"/>
              </w:rPr>
              <w:t>Attachment H</w:t>
            </w:r>
          </w:p>
        </w:tc>
        <w:tc>
          <w:tcPr>
            <w:tcW w:w="5880" w:type="dxa"/>
          </w:tcPr>
          <w:p w14:paraId="6682F7BB" w14:textId="79FF73C5" w:rsidR="00E45D78" w:rsidRDefault="00E45D78">
            <w:pPr>
              <w:rPr>
                <w:rFonts w:ascii="Calibri" w:eastAsia="Calibri" w:hAnsi="Calibri" w:cs="Calibri"/>
              </w:rPr>
            </w:pPr>
            <w:r>
              <w:rPr>
                <w:rFonts w:ascii="Calibri" w:eastAsia="Calibri" w:hAnsi="Calibri" w:cs="Calibri"/>
              </w:rPr>
              <w:t>Pre-Proposal Networking Form</w:t>
            </w:r>
          </w:p>
        </w:tc>
      </w:tr>
      <w:tr w:rsidR="00E45D78" w14:paraId="437666EE" w14:textId="77777777" w:rsidTr="5C9961A6">
        <w:trPr>
          <w:trHeight w:val="260"/>
        </w:trPr>
        <w:tc>
          <w:tcPr>
            <w:tcW w:w="3480" w:type="dxa"/>
          </w:tcPr>
          <w:p w14:paraId="0D712886" w14:textId="4702903A" w:rsidR="00E45D78" w:rsidRDefault="00E45D78">
            <w:pPr>
              <w:rPr>
                <w:rFonts w:ascii="Calibri" w:eastAsia="Calibri" w:hAnsi="Calibri" w:cs="Calibri"/>
              </w:rPr>
            </w:pPr>
            <w:r>
              <w:rPr>
                <w:rFonts w:ascii="Calibri" w:eastAsia="Calibri" w:hAnsi="Calibri" w:cs="Calibri"/>
              </w:rPr>
              <w:t xml:space="preserve">Attachment I </w:t>
            </w:r>
          </w:p>
        </w:tc>
        <w:tc>
          <w:tcPr>
            <w:tcW w:w="5880" w:type="dxa"/>
          </w:tcPr>
          <w:p w14:paraId="492C4C42" w14:textId="3668B184" w:rsidR="00E45D78" w:rsidRDefault="00E45D78">
            <w:pPr>
              <w:rPr>
                <w:rFonts w:ascii="Calibri" w:eastAsia="Calibri" w:hAnsi="Calibri" w:cs="Calibri"/>
              </w:rPr>
            </w:pPr>
            <w:r>
              <w:rPr>
                <w:rFonts w:ascii="Calibri" w:eastAsia="Calibri" w:hAnsi="Calibri" w:cs="Calibri"/>
              </w:rPr>
              <w:t>Attestation Form</w:t>
            </w:r>
          </w:p>
        </w:tc>
      </w:tr>
      <w:tr w:rsidR="00A510D9" w14:paraId="54E9ED70" w14:textId="77777777" w:rsidTr="5C9961A6">
        <w:trPr>
          <w:trHeight w:val="260"/>
          <w:ins w:id="8" w:author="Author"/>
        </w:trPr>
        <w:tc>
          <w:tcPr>
            <w:tcW w:w="3480" w:type="dxa"/>
          </w:tcPr>
          <w:p w14:paraId="3D142BF8" w14:textId="55E8A5AE" w:rsidR="00A510D9" w:rsidRDefault="00A510D9">
            <w:pPr>
              <w:rPr>
                <w:ins w:id="9" w:author="Author"/>
                <w:rFonts w:ascii="Calibri" w:eastAsia="Calibri" w:hAnsi="Calibri" w:cs="Calibri"/>
              </w:rPr>
            </w:pPr>
            <w:ins w:id="10" w:author="Author">
              <w:r>
                <w:rPr>
                  <w:rFonts w:ascii="Calibri" w:eastAsia="Calibri" w:hAnsi="Calibri" w:cs="Calibri"/>
                </w:rPr>
                <w:t>Attachment J</w:t>
              </w:r>
            </w:ins>
          </w:p>
        </w:tc>
        <w:tc>
          <w:tcPr>
            <w:tcW w:w="5880" w:type="dxa"/>
          </w:tcPr>
          <w:p w14:paraId="49E7991E" w14:textId="1AAA099B" w:rsidR="00A510D9" w:rsidRDefault="00A510D9">
            <w:pPr>
              <w:rPr>
                <w:ins w:id="11" w:author="Author"/>
                <w:rFonts w:ascii="Calibri" w:eastAsia="Calibri" w:hAnsi="Calibri" w:cs="Calibri"/>
              </w:rPr>
            </w:pPr>
            <w:ins w:id="12" w:author="Author">
              <w:r>
                <w:rPr>
                  <w:rFonts w:ascii="Calibri" w:eastAsia="Calibri" w:hAnsi="Calibri" w:cs="Calibri"/>
                </w:rPr>
                <w:t>Data for Pre-ETS 2023</w:t>
              </w:r>
            </w:ins>
          </w:p>
        </w:tc>
      </w:tr>
    </w:tbl>
    <w:p w14:paraId="48A21919" w14:textId="54051DF0" w:rsidR="00A528EC" w:rsidRDefault="00A528EC" w:rsidP="00E45D78">
      <w:pPr>
        <w:keepNext/>
        <w:keepLines/>
        <w:widowControl/>
        <w:jc w:val="center"/>
        <w:rPr>
          <w:rFonts w:ascii="Calibri" w:eastAsia="Calibri" w:hAnsi="Calibri" w:cs="Calibri"/>
        </w:rPr>
      </w:pPr>
    </w:p>
    <w:p w14:paraId="5445FCC3" w14:textId="7EE41A22" w:rsidR="00A528EC" w:rsidRDefault="009A217B">
      <w:pPr>
        <w:pStyle w:val="Heading2"/>
        <w:spacing w:before="0"/>
        <w:rPr>
          <w:rFonts w:ascii="Calibri" w:eastAsia="Calibri" w:hAnsi="Calibri" w:cs="Calibri"/>
          <w:color w:val="000000"/>
          <w:sz w:val="24"/>
          <w:szCs w:val="24"/>
        </w:rPr>
      </w:pPr>
      <w:bookmarkStart w:id="13" w:name="_heading=h.2s8eyo1"/>
      <w:bookmarkEnd w:id="13"/>
      <w:r w:rsidRPr="5C9961A6">
        <w:rPr>
          <w:rFonts w:ascii="Calibri" w:eastAsia="Calibri" w:hAnsi="Calibri" w:cs="Calibri"/>
          <w:color w:val="000000" w:themeColor="text1"/>
          <w:sz w:val="24"/>
          <w:szCs w:val="24"/>
        </w:rPr>
        <w:t>1.6</w:t>
      </w:r>
      <w:r>
        <w:tab/>
      </w:r>
      <w:r w:rsidRPr="5C9961A6">
        <w:rPr>
          <w:rFonts w:ascii="Calibri" w:eastAsia="Calibri" w:hAnsi="Calibri" w:cs="Calibri"/>
          <w:b/>
          <w:bCs/>
          <w:color w:val="000000" w:themeColor="text1"/>
          <w:sz w:val="24"/>
          <w:szCs w:val="24"/>
        </w:rPr>
        <w:t>Pre-Proposal Conferences</w:t>
      </w:r>
      <w:r w:rsidR="16763C48" w:rsidRPr="5C9961A6">
        <w:rPr>
          <w:rFonts w:ascii="Calibri" w:eastAsia="Calibri" w:hAnsi="Calibri" w:cs="Calibri"/>
          <w:b/>
          <w:bCs/>
          <w:color w:val="000000" w:themeColor="text1"/>
          <w:sz w:val="24"/>
          <w:szCs w:val="24"/>
        </w:rPr>
        <w:t xml:space="preserve"> </w:t>
      </w:r>
    </w:p>
    <w:p w14:paraId="6BD18F9B" w14:textId="77777777" w:rsidR="00A528EC" w:rsidRDefault="00A528EC">
      <w:pPr>
        <w:keepNext/>
        <w:keepLines/>
        <w:widowControl/>
        <w:rPr>
          <w:rFonts w:ascii="Calibri" w:eastAsia="Calibri" w:hAnsi="Calibri" w:cs="Calibri"/>
        </w:rPr>
      </w:pPr>
    </w:p>
    <w:p w14:paraId="151D69AD" w14:textId="77199F9B" w:rsidR="00A528EC" w:rsidRDefault="009A217B">
      <w:pPr>
        <w:widowControl/>
        <w:rPr>
          <w:rFonts w:ascii="Calibri" w:eastAsia="Calibri" w:hAnsi="Calibri" w:cs="Calibri"/>
        </w:rPr>
      </w:pPr>
      <w:r w:rsidRPr="5C9961A6">
        <w:rPr>
          <w:rFonts w:ascii="Calibri" w:eastAsia="Calibri" w:hAnsi="Calibri" w:cs="Calibri"/>
        </w:rPr>
        <w:t>To promote transparency and answer questions, IDOA and D</w:t>
      </w:r>
      <w:r w:rsidR="0048311E">
        <w:rPr>
          <w:rFonts w:ascii="Calibri" w:eastAsia="Calibri" w:hAnsi="Calibri" w:cs="Calibri"/>
        </w:rPr>
        <w:t>DRS</w:t>
      </w:r>
      <w:r w:rsidRPr="5C9961A6">
        <w:rPr>
          <w:rFonts w:ascii="Calibri" w:eastAsia="Calibri" w:hAnsi="Calibri" w:cs="Calibri"/>
        </w:rPr>
        <w:t xml:space="preserve"> will host a </w:t>
      </w:r>
      <w:proofErr w:type="gramStart"/>
      <w:r w:rsidRPr="5C9961A6">
        <w:rPr>
          <w:rFonts w:ascii="Calibri" w:eastAsia="Calibri" w:hAnsi="Calibri" w:cs="Calibri"/>
        </w:rPr>
        <w:t>pre-proposal conferences</w:t>
      </w:r>
      <w:proofErr w:type="gramEnd"/>
      <w:r w:rsidRPr="5C9961A6">
        <w:rPr>
          <w:rFonts w:ascii="Calibri" w:eastAsia="Calibri" w:hAnsi="Calibri" w:cs="Calibri"/>
        </w:rPr>
        <w:t xml:space="preserve"> to be held at the date, time</w:t>
      </w:r>
      <w:r w:rsidR="2554DB6E" w:rsidRPr="5C9961A6">
        <w:rPr>
          <w:rFonts w:ascii="Calibri" w:eastAsia="Calibri" w:hAnsi="Calibri" w:cs="Calibri"/>
        </w:rPr>
        <w:t>,</w:t>
      </w:r>
      <w:r w:rsidRPr="5C9961A6">
        <w:rPr>
          <w:rFonts w:ascii="Calibri" w:eastAsia="Calibri" w:hAnsi="Calibri" w:cs="Calibri"/>
        </w:rPr>
        <w:t xml:space="preserve"> and virtual location</w:t>
      </w:r>
      <w:r w:rsidR="0048311E">
        <w:rPr>
          <w:rFonts w:ascii="Calibri" w:eastAsia="Calibri" w:hAnsi="Calibri" w:cs="Calibri"/>
        </w:rPr>
        <w:t xml:space="preserve">, </w:t>
      </w:r>
      <w:r w:rsidRPr="5C9961A6">
        <w:rPr>
          <w:rFonts w:ascii="Calibri" w:eastAsia="Calibri" w:hAnsi="Calibri" w:cs="Calibri"/>
        </w:rPr>
        <w:t xml:space="preserve">specified in </w:t>
      </w:r>
      <w:hyperlink w:anchor="_heading=h.23ckvvd">
        <w:r w:rsidRPr="5C9961A6">
          <w:rPr>
            <w:rFonts w:ascii="Calibri" w:eastAsia="Calibri" w:hAnsi="Calibri" w:cs="Calibri"/>
            <w:color w:val="000000" w:themeColor="text1"/>
          </w:rPr>
          <w:t>Section 1.</w:t>
        </w:r>
      </w:hyperlink>
      <w:r w:rsidRPr="5C9961A6">
        <w:rPr>
          <w:rFonts w:ascii="Calibri" w:eastAsia="Calibri" w:hAnsi="Calibri" w:cs="Calibri"/>
        </w:rPr>
        <w:t xml:space="preserve">18.  </w:t>
      </w:r>
    </w:p>
    <w:p w14:paraId="5B08B5D1" w14:textId="77777777" w:rsidR="00A528EC" w:rsidRDefault="00A528EC">
      <w:pPr>
        <w:widowControl/>
        <w:rPr>
          <w:rFonts w:ascii="Calibri" w:eastAsia="Calibri" w:hAnsi="Calibri" w:cs="Calibri"/>
        </w:rPr>
      </w:pPr>
    </w:p>
    <w:p w14:paraId="78A02057" w14:textId="77777777" w:rsidR="00A528EC" w:rsidRDefault="009A217B">
      <w:pPr>
        <w:pStyle w:val="Heading2"/>
        <w:spacing w:before="0"/>
        <w:rPr>
          <w:rFonts w:ascii="Calibri" w:eastAsia="Calibri" w:hAnsi="Calibri" w:cs="Calibri"/>
          <w:color w:val="000000"/>
          <w:sz w:val="24"/>
          <w:szCs w:val="24"/>
        </w:rPr>
      </w:pPr>
      <w:bookmarkStart w:id="14" w:name="_heading=h.17dp8vu" w:colFirst="0" w:colLast="0"/>
      <w:bookmarkEnd w:id="14"/>
      <w:r>
        <w:rPr>
          <w:rFonts w:ascii="Calibri" w:eastAsia="Calibri" w:hAnsi="Calibri" w:cs="Calibri"/>
          <w:color w:val="000000"/>
          <w:sz w:val="24"/>
          <w:szCs w:val="24"/>
        </w:rPr>
        <w:t>1.7</w:t>
      </w:r>
      <w:r>
        <w:rPr>
          <w:rFonts w:ascii="Calibri" w:eastAsia="Calibri" w:hAnsi="Calibri" w:cs="Calibri"/>
          <w:color w:val="000000"/>
          <w:sz w:val="24"/>
          <w:szCs w:val="24"/>
        </w:rPr>
        <w:tab/>
      </w:r>
      <w:r>
        <w:rPr>
          <w:rFonts w:ascii="Calibri" w:eastAsia="Calibri" w:hAnsi="Calibri" w:cs="Calibri"/>
          <w:b/>
          <w:color w:val="000000"/>
          <w:sz w:val="24"/>
          <w:szCs w:val="24"/>
        </w:rPr>
        <w:t>Question/Inquiry Process</w:t>
      </w:r>
    </w:p>
    <w:p w14:paraId="0AD9C6F4" w14:textId="77777777" w:rsidR="00A528EC" w:rsidRDefault="00A528EC">
      <w:pPr>
        <w:widowControl/>
        <w:rPr>
          <w:rFonts w:ascii="Calibri" w:eastAsia="Calibri" w:hAnsi="Calibri" w:cs="Calibri"/>
        </w:rPr>
      </w:pPr>
    </w:p>
    <w:p w14:paraId="59BAD1B1" w14:textId="4B6179C3" w:rsidR="00A528EC" w:rsidRDefault="009A217B">
      <w:pPr>
        <w:keepNext/>
        <w:keepLines/>
        <w:widowControl/>
        <w:rPr>
          <w:rFonts w:ascii="Calibri" w:eastAsia="Calibri" w:hAnsi="Calibri" w:cs="Calibri"/>
        </w:rPr>
      </w:pPr>
      <w:r>
        <w:rPr>
          <w:rFonts w:ascii="Calibri" w:eastAsia="Calibri" w:hAnsi="Calibri" w:cs="Calibri"/>
        </w:rPr>
        <w:t>The State is also accepting written questions and inquiries regarding this RFS.  All written questions or inquiries must be submitted by the date and time</w:t>
      </w:r>
      <w:r w:rsidR="0048311E">
        <w:rPr>
          <w:rFonts w:ascii="Calibri" w:eastAsia="Calibri" w:hAnsi="Calibri" w:cs="Calibri"/>
          <w:color w:val="FF0000"/>
        </w:rPr>
        <w:t xml:space="preserve"> </w:t>
      </w:r>
      <w:r>
        <w:rPr>
          <w:rFonts w:ascii="Calibri" w:eastAsia="Calibri" w:hAnsi="Calibri" w:cs="Calibri"/>
        </w:rPr>
        <w:t xml:space="preserve">outlined in Section 1.18.  Questions/Inquiries may be submitted in </w:t>
      </w:r>
      <w:r>
        <w:rPr>
          <w:rFonts w:ascii="Calibri" w:eastAsia="Calibri" w:hAnsi="Calibri" w:cs="Calibri"/>
          <w:b/>
        </w:rPr>
        <w:t xml:space="preserve">Attachment </w:t>
      </w:r>
      <w:r w:rsidR="00141DD1">
        <w:rPr>
          <w:rFonts w:ascii="Calibri" w:eastAsia="Calibri" w:hAnsi="Calibri" w:cs="Calibri"/>
          <w:b/>
        </w:rPr>
        <w:t>F</w:t>
      </w:r>
      <w:r>
        <w:rPr>
          <w:rFonts w:ascii="Calibri" w:eastAsia="Calibri" w:hAnsi="Calibri" w:cs="Calibri"/>
        </w:rPr>
        <w:t>, Q&amp;A Template, via email to</w:t>
      </w:r>
      <w:r>
        <w:rPr>
          <w:rFonts w:ascii="Calibri" w:eastAsia="Calibri" w:hAnsi="Calibri" w:cs="Calibri"/>
          <w:b/>
        </w:rPr>
        <w:t xml:space="preserve"> </w:t>
      </w:r>
      <w:hyperlink r:id="rId13">
        <w:r>
          <w:rPr>
            <w:rFonts w:ascii="Calibri" w:eastAsia="Calibri" w:hAnsi="Calibri" w:cs="Calibri"/>
            <w:color w:val="1155CC"/>
            <w:u w:val="single"/>
          </w:rPr>
          <w:t>tdeaton@idoa.in.gov</w:t>
        </w:r>
      </w:hyperlink>
      <w:r>
        <w:rPr>
          <w:rFonts w:ascii="Calibri" w:eastAsia="Calibri" w:hAnsi="Calibri" w:cs="Calibri"/>
        </w:rPr>
        <w:t xml:space="preserve"> and must be received by the time</w:t>
      </w:r>
      <w:r w:rsidR="0048311E">
        <w:rPr>
          <w:rFonts w:ascii="Calibri" w:eastAsia="Calibri" w:hAnsi="Calibri" w:cs="Calibri"/>
          <w:color w:val="FF0000"/>
        </w:rPr>
        <w:t xml:space="preserve"> </w:t>
      </w:r>
      <w:r>
        <w:rPr>
          <w:rFonts w:ascii="Calibri" w:eastAsia="Calibri" w:hAnsi="Calibri" w:cs="Calibri"/>
        </w:rPr>
        <w:t xml:space="preserve">and date indicated in Section 1.18.  </w:t>
      </w:r>
    </w:p>
    <w:p w14:paraId="4B1F511A" w14:textId="77777777" w:rsidR="00A528EC" w:rsidRDefault="00A528EC">
      <w:pPr>
        <w:keepNext/>
        <w:keepLines/>
        <w:widowControl/>
        <w:rPr>
          <w:rFonts w:ascii="Calibri" w:eastAsia="Calibri" w:hAnsi="Calibri" w:cs="Calibri"/>
        </w:rPr>
      </w:pPr>
    </w:p>
    <w:p w14:paraId="69826B49" w14:textId="77777777" w:rsidR="00A528EC" w:rsidRDefault="009A217B">
      <w:pPr>
        <w:rPr>
          <w:rFonts w:ascii="Calibri" w:eastAsia="Calibri" w:hAnsi="Calibri" w:cs="Calibri"/>
        </w:rPr>
      </w:pPr>
      <w:r>
        <w:rPr>
          <w:rFonts w:ascii="Calibri" w:eastAsia="Calibri" w:hAnsi="Calibri" w:cs="Calibri"/>
        </w:rPr>
        <w:t xml:space="preserve">The subject line of the email submissions must clearly state the following: </w:t>
      </w:r>
    </w:p>
    <w:p w14:paraId="7CF98D76" w14:textId="76F5F3FF" w:rsidR="00A528EC" w:rsidRDefault="009A217B">
      <w:pPr>
        <w:keepNext/>
        <w:keepLines/>
        <w:widowControl/>
        <w:rPr>
          <w:rFonts w:ascii="Calibri" w:eastAsia="Calibri" w:hAnsi="Calibri" w:cs="Calibri"/>
        </w:rPr>
      </w:pPr>
      <w:r>
        <w:rPr>
          <w:rFonts w:ascii="Calibri" w:eastAsia="Calibri" w:hAnsi="Calibri" w:cs="Calibri"/>
        </w:rPr>
        <w:t>“</w:t>
      </w:r>
      <w:r>
        <w:rPr>
          <w:rFonts w:ascii="Calibri" w:eastAsia="Calibri" w:hAnsi="Calibri" w:cs="Calibri"/>
          <w:b/>
        </w:rPr>
        <w:t>RFS 24-7</w:t>
      </w:r>
      <w:r w:rsidR="0048311E">
        <w:rPr>
          <w:rFonts w:ascii="Calibri" w:eastAsia="Calibri" w:hAnsi="Calibri" w:cs="Calibri"/>
          <w:b/>
        </w:rPr>
        <w:t>7904</w:t>
      </w:r>
      <w:r>
        <w:rPr>
          <w:rFonts w:ascii="Calibri" w:eastAsia="Calibri" w:hAnsi="Calibri" w:cs="Calibri"/>
          <w:b/>
        </w:rPr>
        <w:t xml:space="preserve"> Questions/Inquiries – [</w:t>
      </w:r>
      <w:r>
        <w:rPr>
          <w:rFonts w:ascii="Calibri" w:eastAsia="Calibri" w:hAnsi="Calibri" w:cs="Calibri"/>
          <w:b/>
          <w:i/>
        </w:rPr>
        <w:t>INSERT RESPONDENT NAME</w:t>
      </w:r>
      <w:r>
        <w:rPr>
          <w:rFonts w:ascii="Calibri" w:eastAsia="Calibri" w:hAnsi="Calibri" w:cs="Calibri"/>
          <w:b/>
        </w:rPr>
        <w:t>]</w:t>
      </w:r>
      <w:r>
        <w:rPr>
          <w:rFonts w:ascii="Calibri" w:eastAsia="Calibri" w:hAnsi="Calibri" w:cs="Calibri"/>
        </w:rPr>
        <w:t>”.</w:t>
      </w:r>
    </w:p>
    <w:p w14:paraId="65F9C3DC" w14:textId="77777777" w:rsidR="00A528EC" w:rsidRDefault="00A528EC">
      <w:pPr>
        <w:widowControl/>
        <w:pBdr>
          <w:top w:val="nil"/>
          <w:left w:val="nil"/>
          <w:bottom w:val="nil"/>
          <w:right w:val="nil"/>
          <w:between w:val="nil"/>
        </w:pBdr>
        <w:rPr>
          <w:rFonts w:ascii="Calibri" w:eastAsia="Calibri" w:hAnsi="Calibri" w:cs="Calibri"/>
          <w:color w:val="000000"/>
        </w:rPr>
      </w:pPr>
    </w:p>
    <w:p w14:paraId="294B245D" w14:textId="7079F6D8"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Following the</w:t>
      </w:r>
      <w:r>
        <w:rPr>
          <w:rFonts w:ascii="Calibri" w:eastAsia="Calibri" w:hAnsi="Calibri" w:cs="Calibri"/>
        </w:rPr>
        <w:t xml:space="preserve"> written </w:t>
      </w:r>
      <w:r>
        <w:rPr>
          <w:rFonts w:ascii="Calibri" w:eastAsia="Calibri" w:hAnsi="Calibri" w:cs="Calibri"/>
          <w:color w:val="000000"/>
        </w:rPr>
        <w:t>question/inquiry due date</w:t>
      </w:r>
      <w:r w:rsidR="00486C5A">
        <w:rPr>
          <w:rFonts w:ascii="Calibri" w:eastAsia="Calibri" w:hAnsi="Calibri" w:cs="Calibri"/>
          <w:color w:val="FF0000"/>
        </w:rPr>
        <w:t>s</w:t>
      </w:r>
      <w:r>
        <w:rPr>
          <w:rFonts w:ascii="Calibri" w:eastAsia="Calibri" w:hAnsi="Calibri" w:cs="Calibri"/>
          <w:color w:val="000000"/>
        </w:rPr>
        <w:t xml:space="preserve">, Procurement Division personnel will compile a list of the questions/inquiries submitted by all Respondents, redacting the name of the </w:t>
      </w:r>
      <w:r>
        <w:rPr>
          <w:rFonts w:ascii="Calibri" w:eastAsia="Calibri" w:hAnsi="Calibri" w:cs="Calibri"/>
        </w:rPr>
        <w:t xml:space="preserve">entity </w:t>
      </w:r>
      <w:r>
        <w:rPr>
          <w:rFonts w:ascii="Calibri" w:eastAsia="Calibri" w:hAnsi="Calibri" w:cs="Calibri"/>
          <w:color w:val="000000"/>
        </w:rPr>
        <w:t xml:space="preserve">who submitted the question.  The responses will be posted to the IDOA website according to the timetable established in </w:t>
      </w:r>
      <w:r>
        <w:rPr>
          <w:rFonts w:ascii="Calibri" w:eastAsia="Calibri" w:hAnsi="Calibri" w:cs="Calibri"/>
        </w:rPr>
        <w:t>Section 1.18</w:t>
      </w:r>
      <w:r>
        <w:rPr>
          <w:rFonts w:ascii="Calibri" w:eastAsia="Calibri" w:hAnsi="Calibri" w:cs="Calibri"/>
          <w:color w:val="000000"/>
        </w:rPr>
        <w:t>.  Only answers posted on the IDOA website will be considered binding and valid by the State.  No Respondent shall rely upon, take any action, or make any decision based upon any verbal communication with any State employee.</w:t>
      </w:r>
    </w:p>
    <w:p w14:paraId="5023141B" w14:textId="77777777" w:rsidR="00A528EC" w:rsidRDefault="00A528EC">
      <w:pPr>
        <w:widowControl/>
        <w:rPr>
          <w:rFonts w:ascii="Calibri" w:eastAsia="Calibri" w:hAnsi="Calibri" w:cs="Calibri"/>
        </w:rPr>
      </w:pPr>
    </w:p>
    <w:p w14:paraId="2EF312AF" w14:textId="77777777" w:rsidR="00A528EC" w:rsidRDefault="009A217B">
      <w:pPr>
        <w:widowControl/>
        <w:rPr>
          <w:rFonts w:ascii="Calibri" w:eastAsia="Calibri" w:hAnsi="Calibri" w:cs="Calibri"/>
        </w:rPr>
      </w:pPr>
      <w:r>
        <w:rPr>
          <w:rFonts w:ascii="Calibri" w:eastAsia="Calibri" w:hAnsi="Calibri" w:cs="Calibri"/>
        </w:rPr>
        <w:t>If it becomes necessary to revise any part of this RFS, or if additional information is necessary for a clearer interpretation of provisions of this RFS prior to the due date for proposals, an Addendum will be posted on the IDOA website. If such Addenda issuance is necessary, the Procurement Division may extend the due date and time of proposals to accommodate such additional information requirements, if required.</w:t>
      </w:r>
    </w:p>
    <w:p w14:paraId="1F3B1409" w14:textId="77777777" w:rsidR="00A528EC" w:rsidRDefault="00A528EC">
      <w:pPr>
        <w:widowControl/>
        <w:rPr>
          <w:rFonts w:ascii="Calibri" w:eastAsia="Calibri" w:hAnsi="Calibri" w:cs="Calibri"/>
        </w:rPr>
      </w:pPr>
    </w:p>
    <w:p w14:paraId="1D1915A5" w14:textId="77777777" w:rsidR="00A528EC" w:rsidRDefault="009A217B">
      <w:pPr>
        <w:pStyle w:val="Heading2"/>
        <w:spacing w:before="0"/>
        <w:rPr>
          <w:rFonts w:ascii="Calibri" w:eastAsia="Calibri" w:hAnsi="Calibri" w:cs="Calibri"/>
          <w:color w:val="000000"/>
          <w:sz w:val="24"/>
          <w:szCs w:val="24"/>
        </w:rPr>
      </w:pPr>
      <w:bookmarkStart w:id="15" w:name="_heading=h.3rdcrjn" w:colFirst="0" w:colLast="0"/>
      <w:bookmarkEnd w:id="15"/>
      <w:r>
        <w:rPr>
          <w:rFonts w:ascii="Calibri" w:eastAsia="Calibri" w:hAnsi="Calibri" w:cs="Calibri"/>
          <w:color w:val="000000"/>
          <w:sz w:val="24"/>
          <w:szCs w:val="24"/>
        </w:rPr>
        <w:t>1.8</w:t>
      </w:r>
      <w:r>
        <w:tab/>
      </w:r>
      <w:r>
        <w:rPr>
          <w:rFonts w:ascii="Calibri" w:eastAsia="Calibri" w:hAnsi="Calibri" w:cs="Calibri"/>
          <w:b/>
          <w:color w:val="000000"/>
          <w:sz w:val="24"/>
          <w:szCs w:val="24"/>
        </w:rPr>
        <w:t>Due Date for Proposals</w:t>
      </w:r>
      <w:r>
        <w:rPr>
          <w:rFonts w:ascii="Calibri" w:eastAsia="Calibri" w:hAnsi="Calibri" w:cs="Calibri"/>
          <w:color w:val="000000"/>
          <w:sz w:val="24"/>
          <w:szCs w:val="24"/>
        </w:rPr>
        <w:t xml:space="preserve"> </w:t>
      </w:r>
    </w:p>
    <w:p w14:paraId="562C75D1" w14:textId="77777777" w:rsidR="00A528EC" w:rsidRDefault="00A528EC">
      <w:pPr>
        <w:widowControl/>
        <w:rPr>
          <w:rFonts w:ascii="Calibri" w:eastAsia="Calibri" w:hAnsi="Calibri" w:cs="Calibri"/>
        </w:rPr>
      </w:pPr>
    </w:p>
    <w:p w14:paraId="6F0F2F3A" w14:textId="77777777" w:rsidR="00EC34A2" w:rsidRPr="00EC34A2" w:rsidRDefault="00EC34A2" w:rsidP="00EC34A2">
      <w:pPr>
        <w:widowControl/>
        <w:rPr>
          <w:rFonts w:ascii="Calibri" w:eastAsia="Calibri" w:hAnsi="Calibri" w:cs="Calibri"/>
        </w:rPr>
      </w:pPr>
      <w:bookmarkStart w:id="16" w:name="x__Hlk90924469"/>
      <w:r w:rsidRPr="00EC34A2">
        <w:rPr>
          <w:rFonts w:ascii="Calibri" w:eastAsia="Calibri" w:hAnsi="Calibri" w:cs="Calibri"/>
        </w:rPr>
        <w:t>All proposals must be submitted through a two-part process</w:t>
      </w:r>
      <w:bookmarkStart w:id="17" w:name="x__Hlk79136817"/>
      <w:bookmarkEnd w:id="16"/>
      <w:r w:rsidRPr="00EC34A2">
        <w:rPr>
          <w:rFonts w:ascii="Calibri" w:eastAsia="Calibri" w:hAnsi="Calibri" w:cs="Calibri"/>
        </w:rPr>
        <w:t xml:space="preserve">.  Both deadlines must be met for a response to be complete.  Part one, the Submission Form is due as set forth in Section </w:t>
      </w:r>
      <w:r w:rsidRPr="00EC34A2">
        <w:rPr>
          <w:rFonts w:ascii="Calibri" w:eastAsia="Calibri" w:hAnsi="Calibri" w:cs="Calibri"/>
        </w:rPr>
        <w:lastRenderedPageBreak/>
        <w:t>1.18.  Proposals will be disqualified if the Submission Form is received after the expiration of the first deadline.  Part two, the receipt date for Proposals on Flash Drives, is as set forth in Section </w:t>
      </w:r>
      <w:bookmarkEnd w:id="17"/>
      <w:r w:rsidRPr="00EC34A2">
        <w:rPr>
          <w:rFonts w:ascii="Calibri" w:eastAsia="Calibri" w:hAnsi="Calibri" w:cs="Calibri"/>
        </w:rPr>
        <w:t>1.18. Proposals will be disqualified if Flash Drives are received after their deadline. The awarded proposal </w:t>
      </w:r>
      <w:bookmarkStart w:id="18" w:name="x__Hlk82945572"/>
      <w:r w:rsidRPr="00EC34A2">
        <w:rPr>
          <w:rFonts w:ascii="Calibri" w:eastAsia="Calibri" w:hAnsi="Calibri" w:cs="Calibri"/>
          <w:b/>
          <w:bCs/>
        </w:rPr>
        <w:t>will be</w:t>
      </w:r>
      <w:r w:rsidRPr="00EC34A2">
        <w:rPr>
          <w:rFonts w:ascii="Calibri" w:eastAsia="Calibri" w:hAnsi="Calibri" w:cs="Calibri"/>
        </w:rPr>
        <w:t> </w:t>
      </w:r>
      <w:r w:rsidRPr="00EC34A2">
        <w:rPr>
          <w:rFonts w:ascii="Calibri" w:eastAsia="Calibri" w:hAnsi="Calibri" w:cs="Calibri"/>
          <w:b/>
          <w:bCs/>
        </w:rPr>
        <w:t>posted on the IDOA Award Recommendations website, at </w:t>
      </w:r>
      <w:bookmarkEnd w:id="18"/>
      <w:r w:rsidRPr="00EC34A2">
        <w:rPr>
          <w:rFonts w:ascii="Calibri" w:eastAsia="Calibri" w:hAnsi="Calibri" w:cs="Calibri"/>
        </w:rPr>
        <w:fldChar w:fldCharType="begin"/>
      </w:r>
      <w:r w:rsidRPr="00EC34A2">
        <w:rPr>
          <w:rFonts w:ascii="Calibri" w:eastAsia="Calibri" w:hAnsi="Calibri" w:cs="Calibri"/>
        </w:rPr>
        <w:instrText>HYPERLINK "https://www.in.gov/idoa/2462.htm" \t "_blank"</w:instrText>
      </w:r>
      <w:r w:rsidRPr="00EC34A2">
        <w:rPr>
          <w:rFonts w:ascii="Calibri" w:eastAsia="Calibri" w:hAnsi="Calibri" w:cs="Calibri"/>
        </w:rPr>
      </w:r>
      <w:r w:rsidRPr="00EC34A2">
        <w:rPr>
          <w:rFonts w:ascii="Calibri" w:eastAsia="Calibri" w:hAnsi="Calibri" w:cs="Calibri"/>
        </w:rPr>
        <w:fldChar w:fldCharType="separate"/>
      </w:r>
      <w:r w:rsidRPr="00EC34A2">
        <w:rPr>
          <w:rStyle w:val="Hyperlink"/>
          <w:rFonts w:ascii="Calibri" w:eastAsia="Calibri" w:hAnsi="Calibri" w:cs="Calibri"/>
          <w:color w:val="auto"/>
        </w:rPr>
        <w:t>https://www.in.gov/idoa/procurement/award-recommendations/</w:t>
      </w:r>
      <w:r w:rsidRPr="00EC34A2">
        <w:rPr>
          <w:rFonts w:ascii="Calibri" w:eastAsia="Calibri" w:hAnsi="Calibri" w:cs="Calibri"/>
        </w:rPr>
        <w:fldChar w:fldCharType="end"/>
      </w:r>
      <w:r w:rsidRPr="00EC34A2">
        <w:rPr>
          <w:rFonts w:ascii="Calibri" w:eastAsia="Calibri" w:hAnsi="Calibri" w:cs="Calibri"/>
          <w:b/>
          <w:bCs/>
        </w:rPr>
        <w:t> .</w:t>
      </w:r>
    </w:p>
    <w:p w14:paraId="3493B1B1" w14:textId="77777777" w:rsidR="00EC34A2" w:rsidRPr="00EC34A2" w:rsidRDefault="00EC34A2" w:rsidP="00EC34A2">
      <w:pPr>
        <w:widowControl/>
        <w:rPr>
          <w:rFonts w:ascii="Calibri" w:eastAsia="Calibri" w:hAnsi="Calibri" w:cs="Calibri"/>
        </w:rPr>
      </w:pPr>
      <w:r w:rsidRPr="00EC34A2">
        <w:rPr>
          <w:rFonts w:ascii="Calibri" w:eastAsia="Calibri" w:hAnsi="Calibri" w:cs="Calibri"/>
          <w:b/>
          <w:bCs/>
        </w:rPr>
        <w:t> </w:t>
      </w:r>
    </w:p>
    <w:p w14:paraId="2114A340"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The Submission Form is available at </w:t>
      </w:r>
      <w:hyperlink r:id="rId14" w:tgtFrame="_blank" w:history="1">
        <w:r w:rsidRPr="00EC34A2">
          <w:rPr>
            <w:rStyle w:val="Hyperlink"/>
            <w:rFonts w:ascii="Calibri" w:eastAsia="Calibri" w:hAnsi="Calibri" w:cs="Calibri"/>
            <w:color w:val="auto"/>
          </w:rPr>
          <w:t>https://www.in.gov/idoa/procurement/current-business-opportunities/</w:t>
        </w:r>
      </w:hyperlink>
      <w:r w:rsidRPr="00EC34A2">
        <w:rPr>
          <w:rFonts w:ascii="Calibri" w:eastAsia="Calibri" w:hAnsi="Calibri" w:cs="Calibri"/>
        </w:rPr>
        <w:t>. Complete the form in its entirety. The sourcing number and IDOA Procurement Lead information is available on the title page of this document. The Executive Summary and completed </w:t>
      </w:r>
      <w:r w:rsidRPr="00EC34A2">
        <w:rPr>
          <w:rFonts w:ascii="Calibri" w:eastAsia="Calibri" w:hAnsi="Calibri" w:cs="Calibri"/>
          <w:b/>
          <w:bCs/>
        </w:rPr>
        <w:t>Attachment I</w:t>
      </w:r>
      <w:r w:rsidRPr="00EC34A2">
        <w:rPr>
          <w:rFonts w:ascii="Calibri" w:eastAsia="Calibri" w:hAnsi="Calibri" w:cs="Calibri"/>
        </w:rPr>
        <w:t>, Attestation Form are to be attached to the Submission Form.</w:t>
      </w:r>
    </w:p>
    <w:p w14:paraId="2FC7A0D3"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 </w:t>
      </w:r>
    </w:p>
    <w:p w14:paraId="18717893"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The Flash Drive(s) should be sent using the address information below: </w:t>
      </w:r>
    </w:p>
    <w:p w14:paraId="542B628A"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 </w:t>
      </w:r>
    </w:p>
    <w:p w14:paraId="1F701862" w14:textId="5CABB524" w:rsidR="00EC34A2" w:rsidRPr="00EC34A2" w:rsidRDefault="00EC34A2" w:rsidP="00EC34A2">
      <w:pPr>
        <w:widowControl/>
        <w:rPr>
          <w:rFonts w:ascii="Calibri" w:eastAsia="Calibri" w:hAnsi="Calibri" w:cs="Calibri"/>
        </w:rPr>
      </w:pPr>
      <w:r w:rsidRPr="00EC34A2">
        <w:rPr>
          <w:rFonts w:ascii="Calibri" w:eastAsia="Calibri" w:hAnsi="Calibri" w:cs="Calibri"/>
        </w:rPr>
        <w:t>Teresa Deaton-Reese, CPPO – RFS-24-77</w:t>
      </w:r>
      <w:r>
        <w:rPr>
          <w:rFonts w:ascii="Calibri" w:eastAsia="Calibri" w:hAnsi="Calibri" w:cs="Calibri"/>
        </w:rPr>
        <w:t>904</w:t>
      </w:r>
    </w:p>
    <w:p w14:paraId="2A642FAF"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Indiana Department of Administration</w:t>
      </w:r>
    </w:p>
    <w:p w14:paraId="60861C5F"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Procurement Division</w:t>
      </w:r>
    </w:p>
    <w:p w14:paraId="13FB5383"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402 West Washington Street, Room W468</w:t>
      </w:r>
    </w:p>
    <w:p w14:paraId="2BBF8AC1"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Indianapolis, IN 46204</w:t>
      </w:r>
    </w:p>
    <w:p w14:paraId="6E3AD07F" w14:textId="77777777" w:rsidR="00EC34A2" w:rsidRPr="00EC34A2" w:rsidRDefault="00EC34A2" w:rsidP="00EC34A2">
      <w:pPr>
        <w:widowControl/>
        <w:rPr>
          <w:rFonts w:ascii="Calibri" w:eastAsia="Calibri" w:hAnsi="Calibri" w:cs="Calibri"/>
        </w:rPr>
      </w:pPr>
      <w:r w:rsidRPr="00EC34A2">
        <w:rPr>
          <w:rFonts w:ascii="Calibri" w:eastAsia="Calibri" w:hAnsi="Calibri" w:cs="Calibri"/>
          <w:b/>
          <w:bCs/>
        </w:rPr>
        <w:t> </w:t>
      </w:r>
    </w:p>
    <w:p w14:paraId="615D95CA"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Each Respondent must submit at least one original Flash Drive but if more are needed, that is acceptable.</w:t>
      </w:r>
    </w:p>
    <w:p w14:paraId="5E4857BF"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The proposal must follow the format indicated in of this document. No other method of submission will be accepted. </w:t>
      </w:r>
    </w:p>
    <w:p w14:paraId="185B33C6"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Unnecessarily elaborate brochures or other presentations, beyond those necessary to present a complete and effective proposal, are not desired.</w:t>
      </w:r>
      <w:bookmarkStart w:id="19" w:name="x__Hlk41481144"/>
      <w:bookmarkEnd w:id="19"/>
    </w:p>
    <w:p w14:paraId="7DDDF04B"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No more than one proposal per Respondent may be submitted.</w:t>
      </w:r>
      <w:bookmarkStart w:id="20" w:name="x__Hlk41481057"/>
      <w:bookmarkStart w:id="21" w:name="x__Hlk79137027"/>
      <w:bookmarkStart w:id="22" w:name="x__Hlk75791025"/>
      <w:bookmarkEnd w:id="20"/>
      <w:bookmarkEnd w:id="21"/>
      <w:bookmarkEnd w:id="22"/>
    </w:p>
    <w:p w14:paraId="46586462"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Responses not submitted by the deadlines will not be considered; </w:t>
      </w:r>
      <w:bookmarkStart w:id="23" w:name="x__Hlk79137058"/>
      <w:bookmarkEnd w:id="23"/>
      <w:r w:rsidRPr="00EC34A2">
        <w:rPr>
          <w:rFonts w:ascii="Calibri" w:eastAsia="Calibri" w:hAnsi="Calibri" w:cs="Calibri"/>
        </w:rPr>
        <w:t>nor will sending it via email or hand delivery be viable alternatives.</w:t>
      </w:r>
    </w:p>
    <w:p w14:paraId="480FD63F"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The State will not provide confirmation of receipt of Flash Drives. If that is desired, the Respondent should select a shipping method that will offer confirmation of receipt.</w:t>
      </w:r>
    </w:p>
    <w:p w14:paraId="229B1624"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The State accepts no obligations for costs incurred by Respondents in anticipation of being awarded.</w:t>
      </w:r>
    </w:p>
    <w:p w14:paraId="32AD2218" w14:textId="77777777" w:rsidR="00EC34A2" w:rsidRPr="00EC34A2" w:rsidRDefault="00EC34A2" w:rsidP="00EC34A2">
      <w:pPr>
        <w:widowControl/>
        <w:numPr>
          <w:ilvl w:val="0"/>
          <w:numId w:val="14"/>
        </w:numPr>
        <w:rPr>
          <w:rFonts w:ascii="Calibri" w:eastAsia="Calibri" w:hAnsi="Calibri" w:cs="Calibri"/>
        </w:rPr>
      </w:pPr>
      <w:bookmarkStart w:id="24" w:name="x__Hlk94278497"/>
      <w:r w:rsidRPr="00EC34A2">
        <w:rPr>
          <w:rFonts w:ascii="Calibri" w:eastAsia="Calibri" w:hAnsi="Calibri" w:cs="Calibri"/>
        </w:rPr>
        <w:t>All communication, unless stated otherwise in this document, should be directed to the IDOA staff member on the title page of this solicitation. If communication is had with any other staff member, the</w:t>
      </w:r>
      <w:r w:rsidRPr="00EC34A2">
        <w:rPr>
          <w:rFonts w:ascii="Calibri" w:eastAsia="Calibri" w:hAnsi="Calibri" w:cs="Calibri"/>
          <w:b/>
          <w:bCs/>
        </w:rPr>
        <w:t> Respondent may disqualify themselves from further consideration.</w:t>
      </w:r>
      <w:bookmarkEnd w:id="24"/>
    </w:p>
    <w:p w14:paraId="212B3A72"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6EB2BFFC"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The State accepts no obligations for costs incurred by Respondents in anticipation of being awarded a contract.  </w:t>
      </w:r>
    </w:p>
    <w:p w14:paraId="1A965116" w14:textId="77777777" w:rsidR="00A528EC" w:rsidRDefault="00A528EC">
      <w:pPr>
        <w:rPr>
          <w:rFonts w:ascii="Calibri" w:eastAsia="Calibri" w:hAnsi="Calibri" w:cs="Calibri"/>
        </w:rPr>
      </w:pPr>
    </w:p>
    <w:p w14:paraId="42F674F8" w14:textId="77777777" w:rsidR="00A528EC" w:rsidRDefault="009A217B">
      <w:pPr>
        <w:pStyle w:val="Heading2"/>
        <w:spacing w:before="0"/>
        <w:rPr>
          <w:rFonts w:ascii="Calibri" w:eastAsia="Calibri" w:hAnsi="Calibri" w:cs="Calibri"/>
          <w:color w:val="000000"/>
          <w:sz w:val="24"/>
          <w:szCs w:val="24"/>
        </w:rPr>
      </w:pPr>
      <w:bookmarkStart w:id="25" w:name="_heading=h.26in1rg" w:colFirst="0" w:colLast="0"/>
      <w:bookmarkEnd w:id="25"/>
      <w:r>
        <w:rPr>
          <w:rFonts w:ascii="Calibri" w:eastAsia="Calibri" w:hAnsi="Calibri" w:cs="Calibri"/>
          <w:color w:val="000000"/>
          <w:sz w:val="24"/>
          <w:szCs w:val="24"/>
        </w:rPr>
        <w:lastRenderedPageBreak/>
        <w:t>1.9</w:t>
      </w:r>
      <w:r>
        <w:rPr>
          <w:rFonts w:ascii="Calibri" w:eastAsia="Calibri" w:hAnsi="Calibri" w:cs="Calibri"/>
          <w:color w:val="000000"/>
          <w:sz w:val="24"/>
          <w:szCs w:val="24"/>
        </w:rPr>
        <w:tab/>
      </w:r>
      <w:r>
        <w:rPr>
          <w:rFonts w:ascii="Calibri" w:eastAsia="Calibri" w:hAnsi="Calibri" w:cs="Calibri"/>
          <w:b/>
          <w:color w:val="000000"/>
          <w:sz w:val="24"/>
          <w:szCs w:val="24"/>
        </w:rPr>
        <w:t>Modification or Withdrawal of Offers</w:t>
      </w:r>
      <w:r>
        <w:rPr>
          <w:rFonts w:ascii="Calibri" w:eastAsia="Calibri" w:hAnsi="Calibri" w:cs="Calibri"/>
          <w:color w:val="000000"/>
          <w:sz w:val="24"/>
          <w:szCs w:val="24"/>
          <w:vertAlign w:val="superscript"/>
        </w:rPr>
        <w:footnoteReference w:id="4"/>
      </w:r>
    </w:p>
    <w:p w14:paraId="7DF4E37C" w14:textId="77777777" w:rsidR="00A528EC" w:rsidRDefault="00A528EC">
      <w:pPr>
        <w:widowControl/>
        <w:rPr>
          <w:rFonts w:ascii="Calibri" w:eastAsia="Calibri" w:hAnsi="Calibri" w:cs="Calibri"/>
        </w:rPr>
      </w:pPr>
    </w:p>
    <w:p w14:paraId="45ED7921" w14:textId="77777777" w:rsidR="00A528EC" w:rsidRDefault="009A217B">
      <w:pPr>
        <w:widowControl/>
        <w:rPr>
          <w:rFonts w:ascii="Calibri" w:eastAsia="Calibri" w:hAnsi="Calibri" w:cs="Calibri"/>
          <w:b/>
          <w:color w:val="000000"/>
        </w:rPr>
      </w:pPr>
      <w:r>
        <w:rPr>
          <w:rFonts w:ascii="Calibri" w:eastAsia="Calibri" w:hAnsi="Calibri" w:cs="Calibri"/>
        </w:rPr>
        <w:t xml:space="preserve">Responses may be modified by Respondents until the time and date the response is due.  The Respondent’s authorized representative may withdraw the proposal prior to the due date by sending notice to the address listed above in Section 1.8.  </w:t>
      </w:r>
    </w:p>
    <w:p w14:paraId="44FB30F8" w14:textId="77777777" w:rsidR="00A528EC" w:rsidRDefault="00A528EC"/>
    <w:p w14:paraId="2345D13C" w14:textId="77777777" w:rsidR="00A528EC" w:rsidRDefault="009A217B">
      <w:pPr>
        <w:pStyle w:val="Heading2"/>
        <w:spacing w:before="0"/>
        <w:ind w:left="720" w:hanging="720"/>
        <w:rPr>
          <w:rFonts w:ascii="Calibri" w:eastAsia="Calibri" w:hAnsi="Calibri" w:cs="Calibri"/>
          <w:color w:val="000000"/>
          <w:sz w:val="24"/>
          <w:szCs w:val="24"/>
        </w:rPr>
      </w:pPr>
      <w:bookmarkStart w:id="26" w:name="_heading=h.1ksv4uv" w:colFirst="0" w:colLast="0"/>
      <w:bookmarkEnd w:id="26"/>
      <w:r>
        <w:rPr>
          <w:rFonts w:ascii="Calibri" w:eastAsia="Calibri" w:hAnsi="Calibri" w:cs="Calibri"/>
          <w:color w:val="000000"/>
          <w:sz w:val="24"/>
          <w:szCs w:val="24"/>
        </w:rPr>
        <w:t>1.10</w:t>
      </w:r>
      <w:r>
        <w:rPr>
          <w:rFonts w:ascii="Calibri" w:eastAsia="Calibri" w:hAnsi="Calibri" w:cs="Calibri"/>
          <w:color w:val="000000"/>
          <w:sz w:val="24"/>
          <w:szCs w:val="24"/>
        </w:rPr>
        <w:tab/>
      </w:r>
      <w:r>
        <w:rPr>
          <w:rFonts w:ascii="Calibri" w:eastAsia="Calibri" w:hAnsi="Calibri" w:cs="Calibri"/>
          <w:b/>
          <w:color w:val="000000"/>
          <w:sz w:val="24"/>
          <w:szCs w:val="24"/>
        </w:rPr>
        <w:t>Proposal Clarifications</w:t>
      </w:r>
    </w:p>
    <w:p w14:paraId="1DA6542E" w14:textId="77777777" w:rsidR="00A528EC" w:rsidRDefault="00A528EC">
      <w:pPr>
        <w:keepNext/>
        <w:keepLines/>
        <w:widowControl/>
        <w:rPr>
          <w:rFonts w:ascii="Calibri" w:eastAsia="Calibri" w:hAnsi="Calibri" w:cs="Calibri"/>
        </w:rPr>
      </w:pPr>
    </w:p>
    <w:p w14:paraId="22869FE8" w14:textId="77777777" w:rsidR="00A528EC" w:rsidRDefault="009A217B">
      <w:pPr>
        <w:widowControl/>
        <w:rPr>
          <w:rFonts w:ascii="Calibri" w:eastAsia="Calibri" w:hAnsi="Calibri" w:cs="Calibri"/>
        </w:rPr>
      </w:pPr>
      <w:bookmarkStart w:id="27" w:name="_heading=h.44sinio" w:colFirst="0" w:colLast="0"/>
      <w:bookmarkEnd w:id="27"/>
      <w:r>
        <w:rPr>
          <w:rFonts w:ascii="Calibri" w:eastAsia="Calibri" w:hAnsi="Calibri" w:cs="Calibri"/>
        </w:rPr>
        <w:t xml:space="preserve">The State may request clarifications, in writing, on proposals submitted. These clarifications could include, but are not limited to, requests for additional information.  The State will provide equivalent information to all Respondents which have been chosen for clarifications.  </w:t>
      </w:r>
    </w:p>
    <w:p w14:paraId="3041E394" w14:textId="77777777" w:rsidR="00A528EC" w:rsidRDefault="00A528EC">
      <w:pPr>
        <w:widowControl/>
        <w:rPr>
          <w:rFonts w:ascii="Calibri" w:eastAsia="Calibri" w:hAnsi="Calibri" w:cs="Calibri"/>
        </w:rPr>
      </w:pPr>
    </w:p>
    <w:p w14:paraId="57C56AFC" w14:textId="44048374" w:rsidR="00A528EC" w:rsidRDefault="009A217B">
      <w:pPr>
        <w:widowControl/>
        <w:rPr>
          <w:rFonts w:ascii="Calibri" w:eastAsia="Calibri" w:hAnsi="Calibri" w:cs="Calibri"/>
        </w:rPr>
      </w:pPr>
      <w:bookmarkStart w:id="28" w:name="_heading=h.2jxsxqh" w:colFirst="0" w:colLast="0"/>
      <w:bookmarkEnd w:id="28"/>
      <w:r>
        <w:rPr>
          <w:rFonts w:ascii="Calibri" w:eastAsia="Calibri" w:hAnsi="Calibri" w:cs="Calibri"/>
        </w:rPr>
        <w:t xml:space="preserve">A sample contract is provided in </w:t>
      </w:r>
      <w:r>
        <w:rPr>
          <w:rFonts w:ascii="Calibri" w:eastAsia="Calibri" w:hAnsi="Calibri" w:cs="Calibri"/>
          <w:b/>
        </w:rPr>
        <w:t xml:space="preserve">Attachment </w:t>
      </w:r>
      <w:r w:rsidR="00141DD1">
        <w:rPr>
          <w:rFonts w:ascii="Calibri" w:eastAsia="Calibri" w:hAnsi="Calibri" w:cs="Calibri"/>
          <w:b/>
        </w:rPr>
        <w:t>A.</w:t>
      </w:r>
      <w:r>
        <w:rPr>
          <w:rFonts w:ascii="Calibri" w:eastAsia="Calibri" w:hAnsi="Calibri" w:cs="Calibri"/>
        </w:rPr>
        <w:t xml:space="preserve">  Any requested changes to the sample contract must be submitted with your response (See Section 2.3.5 for details).  The State may reject any of these requested changes.  It is the State’s expectation that any material elements of the contract will be substantially finalized prior to contract award. </w:t>
      </w:r>
    </w:p>
    <w:p w14:paraId="722B00AE" w14:textId="77777777" w:rsidR="00A528EC" w:rsidRDefault="00A528EC">
      <w:pPr>
        <w:widowControl/>
        <w:rPr>
          <w:rFonts w:ascii="Calibri" w:eastAsia="Calibri" w:hAnsi="Calibri" w:cs="Calibri"/>
        </w:rPr>
      </w:pPr>
    </w:p>
    <w:p w14:paraId="05DBBEE8" w14:textId="77777777" w:rsidR="00A528EC" w:rsidRDefault="009A217B">
      <w:pPr>
        <w:pStyle w:val="Heading2"/>
        <w:spacing w:before="0"/>
        <w:rPr>
          <w:rFonts w:ascii="Calibri" w:eastAsia="Calibri" w:hAnsi="Calibri" w:cs="Calibri"/>
          <w:color w:val="000000"/>
          <w:sz w:val="24"/>
          <w:szCs w:val="24"/>
        </w:rPr>
      </w:pPr>
      <w:bookmarkStart w:id="29" w:name="_heading=h.1y810tw" w:colFirst="0" w:colLast="0"/>
      <w:bookmarkEnd w:id="29"/>
      <w:r>
        <w:rPr>
          <w:rFonts w:ascii="Calibri" w:eastAsia="Calibri" w:hAnsi="Calibri" w:cs="Calibri"/>
          <w:color w:val="000000"/>
          <w:sz w:val="24"/>
          <w:szCs w:val="24"/>
        </w:rPr>
        <w:t>1.11</w:t>
      </w:r>
      <w:r>
        <w:rPr>
          <w:rFonts w:ascii="Calibri" w:eastAsia="Calibri" w:hAnsi="Calibri" w:cs="Calibri"/>
          <w:color w:val="000000"/>
          <w:sz w:val="24"/>
          <w:szCs w:val="24"/>
        </w:rPr>
        <w:tab/>
      </w:r>
      <w:r>
        <w:rPr>
          <w:rFonts w:ascii="Calibri" w:eastAsia="Calibri" w:hAnsi="Calibri" w:cs="Calibri"/>
          <w:b/>
          <w:color w:val="000000"/>
          <w:sz w:val="24"/>
          <w:szCs w:val="24"/>
        </w:rPr>
        <w:t>Type and Term of Contract</w:t>
      </w:r>
      <w:r>
        <w:rPr>
          <w:rFonts w:ascii="Calibri" w:eastAsia="Calibri" w:hAnsi="Calibri" w:cs="Calibri"/>
          <w:color w:val="000000"/>
          <w:sz w:val="24"/>
          <w:szCs w:val="24"/>
        </w:rPr>
        <w:t xml:space="preserve"> </w:t>
      </w:r>
    </w:p>
    <w:p w14:paraId="42C6D796" w14:textId="77777777" w:rsidR="00A528EC" w:rsidRDefault="00A528EC">
      <w:pPr>
        <w:keepNext/>
        <w:keepLines/>
        <w:widowControl/>
        <w:rPr>
          <w:rFonts w:ascii="Calibri" w:eastAsia="Calibri" w:hAnsi="Calibri" w:cs="Calibri"/>
        </w:rPr>
      </w:pPr>
    </w:p>
    <w:p w14:paraId="139E7FB1" w14:textId="77777777" w:rsidR="00A528EC" w:rsidRDefault="009A217B">
      <w:pPr>
        <w:keepNext/>
        <w:keepLines/>
        <w:widowControl/>
        <w:rPr>
          <w:rFonts w:ascii="Calibri" w:eastAsia="Calibri" w:hAnsi="Calibri" w:cs="Calibri"/>
        </w:rPr>
      </w:pPr>
      <w:r>
        <w:rPr>
          <w:rFonts w:ascii="Calibri" w:eastAsia="Calibri" w:hAnsi="Calibri" w:cs="Calibri"/>
        </w:rPr>
        <w:t xml:space="preserve">The State intends to sign a contract with one or more Respondent(s) to fulfill the requirements in this RFS.  </w:t>
      </w:r>
    </w:p>
    <w:p w14:paraId="6E1831B3" w14:textId="77777777" w:rsidR="00A528EC" w:rsidRDefault="00A528EC">
      <w:pPr>
        <w:widowControl/>
        <w:rPr>
          <w:rFonts w:ascii="Calibri" w:eastAsia="Calibri" w:hAnsi="Calibri" w:cs="Calibri"/>
        </w:rPr>
      </w:pPr>
    </w:p>
    <w:p w14:paraId="0E2B46BC" w14:textId="77777777" w:rsidR="00C75257" w:rsidRPr="00C75257" w:rsidRDefault="00C75257" w:rsidP="00C75257">
      <w:pPr>
        <w:widowControl/>
        <w:rPr>
          <w:rFonts w:asciiTheme="minorHAnsi" w:eastAsia="Calibri" w:hAnsiTheme="minorHAnsi" w:cstheme="minorHAnsi"/>
        </w:rPr>
      </w:pPr>
      <w:r w:rsidRPr="00C75257">
        <w:rPr>
          <w:rFonts w:asciiTheme="minorHAnsi" w:eastAsia="Calibri" w:hAnsiTheme="minorHAnsi" w:cstheme="minorHAnsi"/>
          <w:lang w:val="sv-SE" w:eastAsia="en-US"/>
        </w:rPr>
        <w:t xml:space="preserve">The term of the contract(s) shall be for a period of two (2) years (October 1, 2024 to September 30, 2026). There may be one (1) two-year renewal for a total of four (4) years at the State’s </w:t>
      </w:r>
    </w:p>
    <w:p w14:paraId="31126E5D" w14:textId="77777777" w:rsidR="00A528EC" w:rsidRPr="00C75257" w:rsidRDefault="00A528EC">
      <w:pPr>
        <w:widowControl/>
        <w:rPr>
          <w:rFonts w:asciiTheme="minorHAnsi" w:eastAsia="Calibri" w:hAnsiTheme="minorHAnsi" w:cstheme="minorHAnsi"/>
        </w:rPr>
      </w:pPr>
    </w:p>
    <w:p w14:paraId="110E05D5" w14:textId="77777777" w:rsidR="00A528EC" w:rsidRDefault="009A217B">
      <w:pPr>
        <w:pStyle w:val="Heading2"/>
        <w:spacing w:before="0"/>
        <w:rPr>
          <w:rFonts w:ascii="Calibri" w:eastAsia="Calibri" w:hAnsi="Calibri" w:cs="Calibri"/>
          <w:color w:val="000000"/>
          <w:sz w:val="24"/>
          <w:szCs w:val="24"/>
        </w:rPr>
      </w:pPr>
      <w:bookmarkStart w:id="30" w:name="_heading=h.4i7ojhp" w:colFirst="0" w:colLast="0"/>
      <w:bookmarkEnd w:id="30"/>
      <w:r>
        <w:rPr>
          <w:rFonts w:ascii="Calibri" w:eastAsia="Calibri" w:hAnsi="Calibri" w:cs="Calibri"/>
          <w:color w:val="000000"/>
          <w:sz w:val="24"/>
          <w:szCs w:val="24"/>
        </w:rPr>
        <w:t>1.12</w:t>
      </w:r>
      <w:r>
        <w:rPr>
          <w:rFonts w:ascii="Calibri" w:eastAsia="Calibri" w:hAnsi="Calibri" w:cs="Calibri"/>
          <w:color w:val="000000"/>
          <w:sz w:val="24"/>
          <w:szCs w:val="24"/>
        </w:rPr>
        <w:tab/>
      </w:r>
      <w:r>
        <w:rPr>
          <w:rFonts w:ascii="Calibri" w:eastAsia="Calibri" w:hAnsi="Calibri" w:cs="Calibri"/>
          <w:b/>
          <w:color w:val="000000"/>
          <w:sz w:val="24"/>
          <w:szCs w:val="24"/>
        </w:rPr>
        <w:t>Confidential Information</w:t>
      </w:r>
    </w:p>
    <w:p w14:paraId="2DE403A5" w14:textId="77777777" w:rsidR="00A528EC" w:rsidRDefault="00A528EC">
      <w:pPr>
        <w:widowControl/>
        <w:rPr>
          <w:rFonts w:ascii="Calibri" w:eastAsia="Calibri" w:hAnsi="Calibri" w:cs="Calibri"/>
        </w:rPr>
      </w:pPr>
    </w:p>
    <w:p w14:paraId="437FAD6C" w14:textId="77777777" w:rsidR="00A528EC" w:rsidRDefault="009A217B">
      <w:pPr>
        <w:widowControl/>
        <w:rPr>
          <w:rFonts w:ascii="Calibri" w:eastAsia="Calibri" w:hAnsi="Calibri" w:cs="Calibri"/>
        </w:rPr>
      </w:pPr>
      <w:r>
        <w:rPr>
          <w:rFonts w:ascii="Calibri" w:eastAsia="Calibri" w:hAnsi="Calibri" w:cs="Calibri"/>
        </w:rPr>
        <w:t xml:space="preserve">Respondents are advised that materials contained in proposals are subject to the Access to Public Records Act (APRA), IC 5-14-3 </w:t>
      </w:r>
      <w:r>
        <w:rPr>
          <w:rFonts w:ascii="Calibri" w:eastAsia="Calibri" w:hAnsi="Calibri" w:cs="Calibri"/>
          <w:i/>
        </w:rPr>
        <w:t>et seq</w:t>
      </w:r>
      <w:r>
        <w:rPr>
          <w:rFonts w:ascii="Calibri" w:eastAsia="Calibri" w:hAnsi="Calibri" w:cs="Calibri"/>
        </w:rPr>
        <w:t xml:space="preserve">., and, after the contract award, the entire RFS file will be posted on the IDOA website and may be viewed and copied by any member of the public, including news agencies and competitors.  The responses are deemed to be “public records” unless a specific provision of IC 5-14-3 protects it from disclosure.  Respondents claiming a statutory exception to the APRA </w:t>
      </w:r>
      <w:r>
        <w:rPr>
          <w:rFonts w:ascii="Calibri" w:eastAsia="Calibri" w:hAnsi="Calibri" w:cs="Calibri"/>
          <w:b/>
          <w:u w:val="single"/>
        </w:rPr>
        <w:t xml:space="preserve">must indicate so per Attachment I </w:t>
      </w:r>
      <w:r>
        <w:rPr>
          <w:rFonts w:ascii="Calibri" w:eastAsia="Calibri" w:hAnsi="Calibri" w:cs="Calibri"/>
        </w:rPr>
        <w:t xml:space="preserve">which specific provision applies to which specific part of the response.  </w:t>
      </w:r>
    </w:p>
    <w:p w14:paraId="62431CDC" w14:textId="77777777" w:rsidR="00A528EC" w:rsidRDefault="00A528EC">
      <w:pPr>
        <w:widowControl/>
        <w:rPr>
          <w:rFonts w:ascii="Calibri" w:eastAsia="Calibri" w:hAnsi="Calibri" w:cs="Calibri"/>
        </w:rPr>
      </w:pPr>
    </w:p>
    <w:p w14:paraId="0AE44F10" w14:textId="77777777" w:rsidR="00A528EC" w:rsidRDefault="009A217B">
      <w:pPr>
        <w:widowControl/>
        <w:rPr>
          <w:rFonts w:ascii="Calibri" w:eastAsia="Calibri" w:hAnsi="Calibri" w:cs="Calibri"/>
        </w:rPr>
      </w:pPr>
      <w:r>
        <w:rPr>
          <w:rFonts w:ascii="Calibri" w:eastAsia="Calibri" w:hAnsi="Calibri" w:cs="Calibri"/>
        </w:rPr>
        <w:t xml:space="preserve">Please note citing “Confidential” on an entire section is not sufficient or acceptable. </w:t>
      </w:r>
    </w:p>
    <w:p w14:paraId="49E398E2" w14:textId="77777777" w:rsidR="00A528EC" w:rsidRDefault="00A528EC">
      <w:pPr>
        <w:widowControl/>
        <w:rPr>
          <w:rFonts w:ascii="Calibri" w:eastAsia="Calibri" w:hAnsi="Calibri" w:cs="Calibri"/>
        </w:rPr>
      </w:pPr>
    </w:p>
    <w:p w14:paraId="22CA060A" w14:textId="77777777" w:rsidR="00A528EC" w:rsidRDefault="009A217B">
      <w:pPr>
        <w:widowControl/>
        <w:rPr>
          <w:rFonts w:ascii="Calibri" w:eastAsia="Calibri" w:hAnsi="Calibri" w:cs="Calibri"/>
        </w:rPr>
      </w:pPr>
      <w:r>
        <w:rPr>
          <w:rFonts w:ascii="Calibri" w:eastAsia="Calibri" w:hAnsi="Calibri" w:cs="Calibri"/>
        </w:rPr>
        <w:t xml:space="preserve">The Public Access Counselor (PAC) provides guidance on APRA.  Respondents are encouraged to read guidance from the PAC on this topic as this is the guidance IDOA follows: </w:t>
      </w:r>
    </w:p>
    <w:p w14:paraId="16287F21" w14:textId="77777777" w:rsidR="00A528EC" w:rsidRDefault="00A528EC">
      <w:pPr>
        <w:widowControl/>
        <w:rPr>
          <w:rFonts w:ascii="Calibri" w:eastAsia="Calibri" w:hAnsi="Calibri" w:cs="Calibri"/>
        </w:rPr>
      </w:pPr>
    </w:p>
    <w:p w14:paraId="43C98BDF" w14:textId="77777777" w:rsidR="00A528EC" w:rsidRDefault="00A510D9">
      <w:pPr>
        <w:widowControl/>
        <w:numPr>
          <w:ilvl w:val="0"/>
          <w:numId w:val="4"/>
        </w:numPr>
        <w:shd w:val="clear" w:color="auto" w:fill="FEFEFE"/>
        <w:rPr>
          <w:rFonts w:ascii="Calibri" w:eastAsia="Calibri" w:hAnsi="Calibri" w:cs="Calibri"/>
          <w:color w:val="0000FF"/>
        </w:rPr>
      </w:pPr>
      <w:hyperlink r:id="rId15">
        <w:r w:rsidR="009A217B">
          <w:rPr>
            <w:rFonts w:ascii="Calibri" w:eastAsia="Calibri" w:hAnsi="Calibri" w:cs="Calibri"/>
            <w:color w:val="0000FF"/>
            <w:u w:val="single"/>
          </w:rPr>
          <w:t>18-INF-06; Redaction of Public Procurement Documents Informal Inquiry</w:t>
        </w:r>
      </w:hyperlink>
    </w:p>
    <w:p w14:paraId="5BE93A62" w14:textId="77777777" w:rsidR="00A528EC" w:rsidRDefault="00A528EC">
      <w:pPr>
        <w:widowControl/>
        <w:shd w:val="clear" w:color="auto" w:fill="FEFEFE"/>
        <w:ind w:left="720"/>
        <w:rPr>
          <w:rFonts w:ascii="Calibri" w:eastAsia="Calibri" w:hAnsi="Calibri" w:cs="Calibri"/>
          <w:color w:val="333333"/>
        </w:rPr>
      </w:pPr>
    </w:p>
    <w:p w14:paraId="713D11E0" w14:textId="77777777" w:rsidR="00A528EC" w:rsidRDefault="009A217B">
      <w:pPr>
        <w:widowControl/>
        <w:rPr>
          <w:rFonts w:ascii="Calibri" w:eastAsia="Calibri" w:hAnsi="Calibri" w:cs="Calibri"/>
        </w:rPr>
      </w:pPr>
      <w:r>
        <w:rPr>
          <w:rFonts w:ascii="Calibri" w:eastAsia="Calibri" w:hAnsi="Calibri" w:cs="Calibri"/>
        </w:rPr>
        <w:t xml:space="preserve">If the Respondent does not identify the statutory exception, the Procurement Division will not consider the submission confidential.  The State also may seek the opinion of the PAC for guidance.  </w:t>
      </w:r>
    </w:p>
    <w:p w14:paraId="384BA73E" w14:textId="77777777" w:rsidR="00A528EC" w:rsidRDefault="00A528EC">
      <w:pPr>
        <w:widowControl/>
        <w:rPr>
          <w:rFonts w:ascii="Calibri" w:eastAsia="Calibri" w:hAnsi="Calibri" w:cs="Calibri"/>
        </w:rPr>
      </w:pPr>
    </w:p>
    <w:p w14:paraId="5982491A" w14:textId="77777777" w:rsidR="00A528EC" w:rsidRDefault="009A217B">
      <w:pPr>
        <w:pStyle w:val="Heading2"/>
        <w:spacing w:before="0"/>
        <w:rPr>
          <w:rFonts w:ascii="Calibri" w:eastAsia="Calibri" w:hAnsi="Calibri" w:cs="Calibri"/>
          <w:color w:val="000000"/>
          <w:sz w:val="24"/>
          <w:szCs w:val="24"/>
        </w:rPr>
      </w:pPr>
      <w:bookmarkStart w:id="31" w:name="_heading=h.2xcytpi" w:colFirst="0" w:colLast="0"/>
      <w:bookmarkEnd w:id="31"/>
      <w:r>
        <w:rPr>
          <w:rFonts w:ascii="Calibri" w:eastAsia="Calibri" w:hAnsi="Calibri" w:cs="Calibri"/>
          <w:color w:val="000000"/>
          <w:sz w:val="24"/>
          <w:szCs w:val="24"/>
        </w:rPr>
        <w:t>1.13</w:t>
      </w:r>
      <w:r>
        <w:rPr>
          <w:rFonts w:ascii="Calibri" w:eastAsia="Calibri" w:hAnsi="Calibri" w:cs="Calibri"/>
          <w:color w:val="000000"/>
          <w:sz w:val="24"/>
          <w:szCs w:val="24"/>
        </w:rPr>
        <w:tab/>
      </w:r>
      <w:r>
        <w:rPr>
          <w:rFonts w:ascii="Calibri" w:eastAsia="Calibri" w:hAnsi="Calibri" w:cs="Calibri"/>
          <w:b/>
          <w:color w:val="000000"/>
          <w:sz w:val="24"/>
          <w:szCs w:val="24"/>
        </w:rPr>
        <w:t>Taxes</w:t>
      </w:r>
    </w:p>
    <w:p w14:paraId="34B3F2EB" w14:textId="77777777" w:rsidR="00A528EC" w:rsidRDefault="00A528EC">
      <w:pPr>
        <w:widowControl/>
        <w:rPr>
          <w:rFonts w:ascii="Calibri" w:eastAsia="Calibri" w:hAnsi="Calibri" w:cs="Calibri"/>
        </w:rPr>
      </w:pPr>
    </w:p>
    <w:p w14:paraId="6193AFA3" w14:textId="77777777" w:rsidR="00A528EC" w:rsidRDefault="009A217B">
      <w:pPr>
        <w:widowControl/>
        <w:rPr>
          <w:rFonts w:ascii="Calibri" w:eastAsia="Calibri" w:hAnsi="Calibri" w:cs="Calibri"/>
        </w:rPr>
      </w:pPr>
      <w:r>
        <w:rPr>
          <w:rFonts w:ascii="Calibri" w:eastAsia="Calibri" w:hAnsi="Calibri" w:cs="Calibri"/>
        </w:rPr>
        <w:t xml:space="preserve">Proposals should not include any tax from which the State is exempt. </w:t>
      </w:r>
    </w:p>
    <w:p w14:paraId="7D34F5C7" w14:textId="77777777" w:rsidR="00A528EC" w:rsidRDefault="00A528EC">
      <w:pPr>
        <w:widowControl/>
        <w:rPr>
          <w:rFonts w:ascii="Calibri" w:eastAsia="Calibri" w:hAnsi="Calibri" w:cs="Calibri"/>
        </w:rPr>
      </w:pPr>
    </w:p>
    <w:p w14:paraId="529B54C4" w14:textId="77777777" w:rsidR="00A528EC" w:rsidRDefault="009A217B">
      <w:pPr>
        <w:pStyle w:val="Heading2"/>
        <w:spacing w:before="0"/>
        <w:rPr>
          <w:rFonts w:ascii="Calibri" w:eastAsia="Calibri" w:hAnsi="Calibri" w:cs="Calibri"/>
          <w:color w:val="000000"/>
          <w:sz w:val="24"/>
          <w:szCs w:val="24"/>
        </w:rPr>
      </w:pPr>
      <w:bookmarkStart w:id="32" w:name="_heading=h.1ci93xb" w:colFirst="0" w:colLast="0"/>
      <w:bookmarkEnd w:id="32"/>
      <w:r>
        <w:rPr>
          <w:rFonts w:ascii="Calibri" w:eastAsia="Calibri" w:hAnsi="Calibri" w:cs="Calibri"/>
          <w:color w:val="000000"/>
          <w:sz w:val="24"/>
          <w:szCs w:val="24"/>
        </w:rPr>
        <w:t>1.14</w:t>
      </w:r>
      <w:r>
        <w:rPr>
          <w:rFonts w:ascii="Calibri" w:eastAsia="Calibri" w:hAnsi="Calibri" w:cs="Calibri"/>
          <w:color w:val="000000"/>
          <w:sz w:val="24"/>
          <w:szCs w:val="24"/>
        </w:rPr>
        <w:tab/>
      </w:r>
      <w:r>
        <w:rPr>
          <w:rFonts w:ascii="Calibri" w:eastAsia="Calibri" w:hAnsi="Calibri" w:cs="Calibri"/>
          <w:b/>
          <w:color w:val="000000"/>
          <w:sz w:val="24"/>
          <w:szCs w:val="24"/>
        </w:rPr>
        <w:t>Procurement Division Registration</w:t>
      </w:r>
    </w:p>
    <w:p w14:paraId="0B4020A7" w14:textId="77777777" w:rsidR="00A528EC" w:rsidRDefault="00A528EC">
      <w:pPr>
        <w:widowControl/>
        <w:rPr>
          <w:rFonts w:ascii="Calibri" w:eastAsia="Calibri" w:hAnsi="Calibri" w:cs="Calibri"/>
        </w:rPr>
      </w:pPr>
    </w:p>
    <w:p w14:paraId="0FEE2C84" w14:textId="77777777" w:rsidR="00A528EC" w:rsidRDefault="009A217B">
      <w:pPr>
        <w:widowControl/>
        <w:rPr>
          <w:rFonts w:ascii="Calibri" w:eastAsia="Calibri" w:hAnsi="Calibri" w:cs="Calibri"/>
        </w:rPr>
      </w:pPr>
      <w:bookmarkStart w:id="33" w:name="_heading=h.3whwml4" w:colFirst="0" w:colLast="0"/>
      <w:bookmarkEnd w:id="33"/>
      <w:proofErr w:type="gramStart"/>
      <w:r>
        <w:rPr>
          <w:rFonts w:ascii="Calibri" w:eastAsia="Calibri" w:hAnsi="Calibri" w:cs="Calibri"/>
        </w:rPr>
        <w:t>In order to</w:t>
      </w:r>
      <w:proofErr w:type="gramEnd"/>
      <w:r>
        <w:rPr>
          <w:rFonts w:ascii="Calibri" w:eastAsia="Calibri" w:hAnsi="Calibri" w:cs="Calibri"/>
        </w:rPr>
        <w:t xml:space="preserve"> submit a proposal per Section 1.8, Respondents must be registered as a bidder with the Department of Administration, Procurement Division.  </w:t>
      </w:r>
    </w:p>
    <w:p w14:paraId="1D7B270A" w14:textId="77777777" w:rsidR="00A528EC" w:rsidRDefault="00A528EC">
      <w:pPr>
        <w:widowControl/>
        <w:rPr>
          <w:rFonts w:ascii="Calibri" w:eastAsia="Calibri" w:hAnsi="Calibri" w:cs="Calibri"/>
        </w:rPr>
      </w:pPr>
    </w:p>
    <w:p w14:paraId="6A95F5B9" w14:textId="77777777" w:rsidR="00A528EC" w:rsidRDefault="009A217B">
      <w:pPr>
        <w:widowControl/>
        <w:rPr>
          <w:rFonts w:ascii="Calibri" w:eastAsia="Calibri" w:hAnsi="Calibri" w:cs="Calibri"/>
        </w:rPr>
      </w:pPr>
      <w:r>
        <w:rPr>
          <w:rFonts w:ascii="Calibri" w:eastAsia="Calibri" w:hAnsi="Calibri" w:cs="Calibri"/>
        </w:rPr>
        <w:t xml:space="preserve">At Bidder Profile Registration, </w:t>
      </w:r>
      <w:hyperlink r:id="rId16">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following may be completed.</w:t>
      </w:r>
    </w:p>
    <w:p w14:paraId="4F904CB7" w14:textId="77777777" w:rsidR="00A528EC" w:rsidRDefault="00A528EC">
      <w:pPr>
        <w:widowControl/>
        <w:rPr>
          <w:rFonts w:ascii="Calibri" w:eastAsia="Calibri" w:hAnsi="Calibri" w:cs="Calibri"/>
        </w:rPr>
      </w:pPr>
    </w:p>
    <w:p w14:paraId="6F4BA712" w14:textId="77777777" w:rsidR="00A528EC" w:rsidRDefault="009A217B">
      <w:pPr>
        <w:widowControl/>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To register, follow instructions provided in Section 2.3.</w:t>
      </w:r>
      <w:r>
        <w:rPr>
          <w:rFonts w:ascii="Calibri" w:eastAsia="Calibri" w:hAnsi="Calibri" w:cs="Calibri"/>
        </w:rPr>
        <w:t>6</w:t>
      </w:r>
      <w:r>
        <w:rPr>
          <w:rFonts w:ascii="Calibri" w:eastAsia="Calibri" w:hAnsi="Calibri" w:cs="Calibri"/>
          <w:color w:val="000000"/>
        </w:rPr>
        <w:t>.</w:t>
      </w:r>
    </w:p>
    <w:p w14:paraId="7533A268" w14:textId="77777777" w:rsidR="00A528EC" w:rsidRDefault="009A217B">
      <w:pPr>
        <w:widowControl/>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If registered, a Bidder ID # list is available to complete the Submission Form per Section 2.1. </w:t>
      </w:r>
    </w:p>
    <w:p w14:paraId="06971CD3" w14:textId="77777777" w:rsidR="00A528EC" w:rsidRDefault="00A528EC">
      <w:pPr>
        <w:widowControl/>
        <w:rPr>
          <w:rFonts w:ascii="Calibri" w:eastAsia="Calibri" w:hAnsi="Calibri" w:cs="Calibri"/>
        </w:rPr>
      </w:pPr>
    </w:p>
    <w:p w14:paraId="6B7D1C2C" w14:textId="77777777" w:rsidR="00A528EC" w:rsidRDefault="009A217B">
      <w:pPr>
        <w:pStyle w:val="Heading2"/>
        <w:spacing w:before="0"/>
        <w:rPr>
          <w:rFonts w:ascii="Calibri" w:eastAsia="Calibri" w:hAnsi="Calibri" w:cs="Calibri"/>
          <w:color w:val="000000"/>
          <w:sz w:val="24"/>
          <w:szCs w:val="24"/>
        </w:rPr>
      </w:pPr>
      <w:bookmarkStart w:id="34" w:name="_heading=h.2bn6wsx" w:colFirst="0" w:colLast="0"/>
      <w:bookmarkEnd w:id="34"/>
      <w:r>
        <w:rPr>
          <w:rFonts w:ascii="Calibri" w:eastAsia="Calibri" w:hAnsi="Calibri" w:cs="Calibri"/>
          <w:color w:val="000000"/>
          <w:sz w:val="24"/>
          <w:szCs w:val="24"/>
        </w:rPr>
        <w:t>1.15</w:t>
      </w:r>
      <w:r>
        <w:rPr>
          <w:rFonts w:ascii="Calibri" w:eastAsia="Calibri" w:hAnsi="Calibri" w:cs="Calibri"/>
          <w:color w:val="000000"/>
          <w:sz w:val="24"/>
          <w:szCs w:val="24"/>
        </w:rPr>
        <w:tab/>
      </w:r>
      <w:r>
        <w:rPr>
          <w:rFonts w:ascii="Calibri" w:eastAsia="Calibri" w:hAnsi="Calibri" w:cs="Calibri"/>
          <w:b/>
          <w:color w:val="000000"/>
          <w:sz w:val="24"/>
          <w:szCs w:val="24"/>
        </w:rPr>
        <w:t>Secretary of State Registration</w:t>
      </w:r>
    </w:p>
    <w:p w14:paraId="2A1F701D" w14:textId="77777777" w:rsidR="00A528EC" w:rsidRDefault="00A528EC">
      <w:pPr>
        <w:widowControl/>
        <w:rPr>
          <w:rFonts w:ascii="Calibri" w:eastAsia="Calibri" w:hAnsi="Calibri" w:cs="Calibri"/>
        </w:rPr>
      </w:pPr>
    </w:p>
    <w:p w14:paraId="3F93155B" w14:textId="77777777" w:rsidR="00A528EC" w:rsidRDefault="009A217B">
      <w:pPr>
        <w:rPr>
          <w:rFonts w:ascii="Calibri" w:eastAsia="Calibri" w:hAnsi="Calibri" w:cs="Calibri"/>
        </w:rPr>
      </w:pPr>
      <w:r>
        <w:rPr>
          <w:rFonts w:ascii="Calibri" w:eastAsia="Calibri" w:hAnsi="Calibri" w:cs="Calibri"/>
        </w:rPr>
        <w:t>If awarded the contract, the Respondent will be required to register, and be in good standing, with the Secretary of State.  The registration requirement is applicable to all limited liability partnerships, limited partnerships, corporations, S-corporations, nonprofit corporations, and limited liability companies.  Information concerning registration with the Secretary of State may be obtained by contacting:</w:t>
      </w:r>
    </w:p>
    <w:p w14:paraId="03EFCA41" w14:textId="77777777" w:rsidR="00A528EC" w:rsidRDefault="00A528EC">
      <w:pPr>
        <w:rPr>
          <w:rFonts w:ascii="Calibri" w:eastAsia="Calibri" w:hAnsi="Calibri" w:cs="Calibri"/>
        </w:rPr>
      </w:pPr>
    </w:p>
    <w:p w14:paraId="6D7AF8E6" w14:textId="77777777" w:rsidR="00A528EC" w:rsidRDefault="009A217B">
      <w:pPr>
        <w:rPr>
          <w:rFonts w:ascii="Calibri" w:eastAsia="Calibri" w:hAnsi="Calibri" w:cs="Calibri"/>
        </w:rPr>
      </w:pPr>
      <w:r>
        <w:rPr>
          <w:rFonts w:ascii="Calibri" w:eastAsia="Calibri" w:hAnsi="Calibri" w:cs="Calibri"/>
        </w:rPr>
        <w:t>Secretary of State of Indiana</w:t>
      </w:r>
    </w:p>
    <w:p w14:paraId="58371D5A" w14:textId="77777777" w:rsidR="00A528EC" w:rsidRDefault="009A217B">
      <w:pPr>
        <w:rPr>
          <w:rFonts w:ascii="Calibri" w:eastAsia="Calibri" w:hAnsi="Calibri" w:cs="Calibri"/>
        </w:rPr>
      </w:pPr>
      <w:r>
        <w:rPr>
          <w:rFonts w:ascii="Calibri" w:eastAsia="Calibri" w:hAnsi="Calibri" w:cs="Calibri"/>
        </w:rPr>
        <w:t>Corporation Division</w:t>
      </w:r>
    </w:p>
    <w:p w14:paraId="61E92422" w14:textId="77777777" w:rsidR="00A528EC" w:rsidRDefault="009A217B">
      <w:pPr>
        <w:rPr>
          <w:rFonts w:ascii="Calibri" w:eastAsia="Calibri" w:hAnsi="Calibri" w:cs="Calibri"/>
        </w:rPr>
      </w:pPr>
      <w:r>
        <w:rPr>
          <w:rFonts w:ascii="Calibri" w:eastAsia="Calibri" w:hAnsi="Calibri" w:cs="Calibri"/>
        </w:rPr>
        <w:t>402 West Washington Street, E018</w:t>
      </w:r>
    </w:p>
    <w:p w14:paraId="498CBE5D" w14:textId="77777777" w:rsidR="00A528EC" w:rsidRDefault="009A217B">
      <w:pPr>
        <w:rPr>
          <w:rFonts w:ascii="Calibri" w:eastAsia="Calibri" w:hAnsi="Calibri" w:cs="Calibri"/>
        </w:rPr>
      </w:pPr>
      <w:r>
        <w:rPr>
          <w:rFonts w:ascii="Calibri" w:eastAsia="Calibri" w:hAnsi="Calibri" w:cs="Calibri"/>
        </w:rPr>
        <w:t>Indianapolis, IN 46204</w:t>
      </w:r>
    </w:p>
    <w:p w14:paraId="1CA6EDC6" w14:textId="77777777" w:rsidR="00A528EC" w:rsidRDefault="009A217B">
      <w:pPr>
        <w:rPr>
          <w:rFonts w:ascii="Calibri" w:eastAsia="Calibri" w:hAnsi="Calibri" w:cs="Calibri"/>
        </w:rPr>
      </w:pPr>
      <w:r>
        <w:rPr>
          <w:rFonts w:ascii="Calibri" w:eastAsia="Calibri" w:hAnsi="Calibri" w:cs="Calibri"/>
        </w:rPr>
        <w:t>(317) 232-6576</w:t>
      </w:r>
    </w:p>
    <w:p w14:paraId="73B437F3" w14:textId="77777777" w:rsidR="00A528EC" w:rsidRDefault="00A510D9">
      <w:pPr>
        <w:rPr>
          <w:rFonts w:ascii="Calibri" w:eastAsia="Calibri" w:hAnsi="Calibri" w:cs="Calibri"/>
          <w:color w:val="0000FF"/>
          <w:u w:val="single"/>
        </w:rPr>
      </w:pPr>
      <w:hyperlink r:id="rId17">
        <w:r w:rsidR="009A217B">
          <w:rPr>
            <w:rFonts w:ascii="Calibri" w:eastAsia="Calibri" w:hAnsi="Calibri" w:cs="Calibri"/>
            <w:color w:val="0000FF"/>
            <w:u w:val="single"/>
          </w:rPr>
          <w:t>www.in.gov/sos</w:t>
        </w:r>
      </w:hyperlink>
    </w:p>
    <w:p w14:paraId="5F96A722" w14:textId="77777777" w:rsidR="00A528EC" w:rsidRDefault="00A528EC">
      <w:pPr>
        <w:rPr>
          <w:rFonts w:ascii="Calibri" w:eastAsia="Calibri" w:hAnsi="Calibri" w:cs="Calibri"/>
        </w:rPr>
      </w:pPr>
    </w:p>
    <w:p w14:paraId="1B6D2F17" w14:textId="77777777" w:rsidR="00A528EC" w:rsidRDefault="009A217B">
      <w:pPr>
        <w:pStyle w:val="Heading2"/>
        <w:spacing w:before="0"/>
        <w:rPr>
          <w:rFonts w:ascii="Calibri" w:eastAsia="Calibri" w:hAnsi="Calibri" w:cs="Calibri"/>
          <w:color w:val="000000"/>
          <w:sz w:val="24"/>
          <w:szCs w:val="24"/>
        </w:rPr>
      </w:pPr>
      <w:bookmarkStart w:id="35" w:name="_heading=h.qsh70q" w:colFirst="0" w:colLast="0"/>
      <w:bookmarkEnd w:id="35"/>
      <w:r>
        <w:rPr>
          <w:rFonts w:ascii="Calibri" w:eastAsia="Calibri" w:hAnsi="Calibri" w:cs="Calibri"/>
          <w:color w:val="000000"/>
          <w:sz w:val="24"/>
          <w:szCs w:val="24"/>
        </w:rPr>
        <w:t>1.16</w:t>
      </w:r>
      <w:r>
        <w:rPr>
          <w:rFonts w:ascii="Calibri" w:eastAsia="Calibri" w:hAnsi="Calibri" w:cs="Calibri"/>
          <w:color w:val="000000"/>
          <w:sz w:val="24"/>
          <w:szCs w:val="24"/>
        </w:rPr>
        <w:tab/>
      </w:r>
      <w:r>
        <w:rPr>
          <w:rFonts w:ascii="Calibri" w:eastAsia="Calibri" w:hAnsi="Calibri" w:cs="Calibri"/>
          <w:b/>
          <w:color w:val="000000"/>
          <w:sz w:val="24"/>
          <w:szCs w:val="24"/>
        </w:rPr>
        <w:t>Compliance Certification</w:t>
      </w:r>
    </w:p>
    <w:p w14:paraId="5B95CD12" w14:textId="77777777" w:rsidR="00A528EC" w:rsidRDefault="00A528EC">
      <w:pPr>
        <w:widowControl/>
        <w:rPr>
          <w:rFonts w:ascii="Calibri" w:eastAsia="Calibri" w:hAnsi="Calibri" w:cs="Calibri"/>
        </w:rPr>
      </w:pPr>
    </w:p>
    <w:p w14:paraId="79776641" w14:textId="77777777" w:rsidR="00A528EC" w:rsidRDefault="009A217B">
      <w:pPr>
        <w:widowControl/>
        <w:rPr>
          <w:rFonts w:ascii="Calibri" w:eastAsia="Calibri" w:hAnsi="Calibri" w:cs="Calibri"/>
        </w:rPr>
      </w:pPr>
      <w:r>
        <w:rPr>
          <w:rFonts w:ascii="Calibri" w:eastAsia="Calibri" w:hAnsi="Calibri" w:cs="Calibri"/>
        </w:rPr>
        <w:t xml:space="preserve">Responses to this RFS serve as a representation that the Respondent 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regulatory, or judicially required payments to the State.  The Respondent agrees that </w:t>
      </w:r>
      <w:r>
        <w:rPr>
          <w:rFonts w:ascii="Calibri" w:eastAsia="Calibri" w:hAnsi="Calibri" w:cs="Calibri"/>
        </w:rPr>
        <w:lastRenderedPageBreak/>
        <w:t xml:space="preserve">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5220BBB2" w14:textId="77777777" w:rsidR="00A528EC" w:rsidRDefault="00A528EC">
      <w:pPr>
        <w:widowControl/>
        <w:rPr>
          <w:rFonts w:ascii="Calibri" w:eastAsia="Calibri" w:hAnsi="Calibri" w:cs="Calibri"/>
        </w:rPr>
      </w:pPr>
      <w:bookmarkStart w:id="36" w:name="_heading=h.147n2zr" w:colFirst="0" w:colLast="0"/>
      <w:bookmarkEnd w:id="36"/>
    </w:p>
    <w:p w14:paraId="5C080D63" w14:textId="77777777" w:rsidR="00A528EC" w:rsidRDefault="009A217B">
      <w:pPr>
        <w:pStyle w:val="Heading2"/>
        <w:spacing w:before="0"/>
        <w:rPr>
          <w:rFonts w:ascii="Calibri" w:eastAsia="Calibri" w:hAnsi="Calibri" w:cs="Calibri"/>
          <w:color w:val="000000"/>
          <w:sz w:val="24"/>
          <w:szCs w:val="24"/>
        </w:rPr>
      </w:pPr>
      <w:bookmarkStart w:id="37" w:name="_heading=h.3o7alnk" w:colFirst="0" w:colLast="0"/>
      <w:bookmarkEnd w:id="37"/>
      <w:r>
        <w:rPr>
          <w:rFonts w:ascii="Calibri" w:eastAsia="Calibri" w:hAnsi="Calibri" w:cs="Calibri"/>
          <w:color w:val="000000"/>
          <w:sz w:val="24"/>
          <w:szCs w:val="24"/>
        </w:rPr>
        <w:t>1.17</w:t>
      </w:r>
      <w:r>
        <w:rPr>
          <w:rFonts w:ascii="Calibri" w:eastAsia="Calibri" w:hAnsi="Calibri" w:cs="Calibri"/>
          <w:color w:val="000000"/>
          <w:sz w:val="24"/>
          <w:szCs w:val="24"/>
        </w:rPr>
        <w:tab/>
      </w:r>
      <w:r>
        <w:rPr>
          <w:rFonts w:ascii="Calibri" w:eastAsia="Calibri" w:hAnsi="Calibri" w:cs="Calibri"/>
          <w:b/>
          <w:color w:val="000000"/>
          <w:sz w:val="24"/>
          <w:szCs w:val="24"/>
        </w:rPr>
        <w:t>Americans with Disabilities Act</w:t>
      </w:r>
    </w:p>
    <w:p w14:paraId="13CB595B" w14:textId="77777777" w:rsidR="00A528EC" w:rsidRDefault="00A528EC">
      <w:pPr>
        <w:widowControl/>
        <w:rPr>
          <w:rFonts w:ascii="Calibri" w:eastAsia="Calibri" w:hAnsi="Calibri" w:cs="Calibri"/>
        </w:rPr>
      </w:pPr>
    </w:p>
    <w:p w14:paraId="6FE86486" w14:textId="77777777" w:rsidR="00A528EC" w:rsidRDefault="009A217B">
      <w:pPr>
        <w:widowControl/>
        <w:rPr>
          <w:rFonts w:ascii="Calibri" w:eastAsia="Calibri" w:hAnsi="Calibri" w:cs="Calibri"/>
        </w:rPr>
      </w:pPr>
      <w:r>
        <w:rPr>
          <w:rFonts w:ascii="Calibri" w:eastAsia="Calibri" w:hAnsi="Calibri" w:cs="Calibri"/>
        </w:rPr>
        <w:t xml:space="preserve">The Respondent specifically agrees to comply with the provisions of the Americans with Disabilities Act of 1990 (42 U.S.C. 12101 </w:t>
      </w:r>
      <w:r>
        <w:rPr>
          <w:rFonts w:ascii="Calibri" w:eastAsia="Calibri" w:hAnsi="Calibri" w:cs="Calibri"/>
          <w:i/>
        </w:rPr>
        <w:t>et seq</w:t>
      </w:r>
      <w:r>
        <w:rPr>
          <w:rFonts w:ascii="Calibri" w:eastAsia="Calibri" w:hAnsi="Calibri" w:cs="Calibri"/>
        </w:rPr>
        <w:t>. and 47 U.S.C. 225).</w:t>
      </w:r>
    </w:p>
    <w:p w14:paraId="6D9C8D39" w14:textId="77777777" w:rsidR="00A528EC" w:rsidRDefault="00A528EC">
      <w:pPr>
        <w:widowControl/>
        <w:rPr>
          <w:rFonts w:ascii="Calibri" w:eastAsia="Calibri" w:hAnsi="Calibri" w:cs="Calibri"/>
        </w:rPr>
      </w:pPr>
    </w:p>
    <w:p w14:paraId="675E05EE" w14:textId="77777777" w:rsidR="00A528EC" w:rsidRDefault="00A528EC">
      <w:pPr>
        <w:widowControl/>
        <w:rPr>
          <w:rFonts w:ascii="Calibri" w:eastAsia="Calibri" w:hAnsi="Calibri" w:cs="Calibri"/>
        </w:rPr>
      </w:pPr>
    </w:p>
    <w:p w14:paraId="3AB8DC83" w14:textId="77777777" w:rsidR="00A528EC" w:rsidRDefault="009A217B">
      <w:pPr>
        <w:pStyle w:val="Heading2"/>
        <w:spacing w:before="0"/>
        <w:rPr>
          <w:rFonts w:ascii="Calibri" w:eastAsia="Calibri" w:hAnsi="Calibri" w:cs="Calibri"/>
          <w:color w:val="000000"/>
          <w:sz w:val="24"/>
          <w:szCs w:val="24"/>
        </w:rPr>
      </w:pPr>
      <w:bookmarkStart w:id="38" w:name="_heading=h.23ckvvd" w:colFirst="0" w:colLast="0"/>
      <w:bookmarkEnd w:id="38"/>
      <w:r>
        <w:rPr>
          <w:rFonts w:ascii="Calibri" w:eastAsia="Calibri" w:hAnsi="Calibri" w:cs="Calibri"/>
          <w:color w:val="000000"/>
          <w:sz w:val="24"/>
          <w:szCs w:val="24"/>
        </w:rPr>
        <w:t>1.18</w:t>
      </w:r>
      <w:r>
        <w:rPr>
          <w:rFonts w:ascii="Calibri" w:eastAsia="Calibri" w:hAnsi="Calibri" w:cs="Calibri"/>
          <w:color w:val="000000"/>
          <w:sz w:val="24"/>
          <w:szCs w:val="24"/>
        </w:rPr>
        <w:tab/>
      </w:r>
      <w:r>
        <w:rPr>
          <w:rFonts w:ascii="Calibri" w:eastAsia="Calibri" w:hAnsi="Calibri" w:cs="Calibri"/>
          <w:b/>
          <w:color w:val="000000"/>
          <w:sz w:val="24"/>
          <w:szCs w:val="24"/>
        </w:rPr>
        <w:t>Summary of Milestones</w:t>
      </w:r>
    </w:p>
    <w:p w14:paraId="2FC17F8B" w14:textId="77777777" w:rsidR="00A528EC" w:rsidRDefault="00A528EC">
      <w:pPr>
        <w:widowControl/>
        <w:rPr>
          <w:rFonts w:ascii="Calibri" w:eastAsia="Calibri" w:hAnsi="Calibri" w:cs="Calibri"/>
        </w:rPr>
      </w:pPr>
    </w:p>
    <w:p w14:paraId="14D782D3" w14:textId="77777777" w:rsidR="00A528EC" w:rsidRDefault="009A217B">
      <w:pPr>
        <w:widowControl/>
        <w:rPr>
          <w:rFonts w:ascii="Calibri" w:eastAsia="Calibri" w:hAnsi="Calibri" w:cs="Calibri"/>
        </w:rPr>
      </w:pPr>
      <w:bookmarkStart w:id="39" w:name="_heading=h.ihv636" w:colFirst="0" w:colLast="0"/>
      <w:bookmarkEnd w:id="39"/>
      <w:r>
        <w:rPr>
          <w:rFonts w:ascii="Calibri" w:eastAsia="Calibri" w:hAnsi="Calibri" w:cs="Calibri"/>
        </w:rPr>
        <w:t>The following timeline is only an illustration of the RFS process.  Not all the dates below are binding.</w:t>
      </w:r>
      <w:r>
        <w:rPr>
          <w:rFonts w:ascii="Calibri" w:eastAsia="Calibri" w:hAnsi="Calibri" w:cs="Calibri"/>
          <w:vertAlign w:val="superscript"/>
        </w:rPr>
        <w:footnoteReference w:id="5"/>
      </w:r>
      <w:r>
        <w:rPr>
          <w:rFonts w:ascii="Calibri" w:eastAsia="Calibri" w:hAnsi="Calibri" w:cs="Calibri"/>
        </w:rPr>
        <w:t xml:space="preserve"> Due to the unpredictable nature of the evaluation period, these dates are commonly subject to change.  At the conclusion of the evaluation process, all Respondents will be informed of the evaluation team’s findings.</w:t>
      </w:r>
    </w:p>
    <w:p w14:paraId="0A4F7224" w14:textId="77777777" w:rsidR="00A528EC" w:rsidRDefault="00A528EC">
      <w:pPr>
        <w:widowControl/>
        <w:rPr>
          <w:rFonts w:ascii="Calibri" w:eastAsia="Calibri" w:hAnsi="Calibri" w:cs="Calibri"/>
        </w:rPr>
      </w:pPr>
    </w:p>
    <w:p w14:paraId="25FBF3A4" w14:textId="77777777" w:rsidR="00A528EC" w:rsidRDefault="009A217B">
      <w:pPr>
        <w:jc w:val="center"/>
        <w:rPr>
          <w:rFonts w:ascii="Calibri" w:eastAsia="Calibri" w:hAnsi="Calibri" w:cs="Calibri"/>
          <w:b/>
          <w:color w:val="FF0000"/>
        </w:rPr>
      </w:pPr>
      <w:r>
        <w:rPr>
          <w:rFonts w:ascii="Calibri" w:eastAsia="Calibri" w:hAnsi="Calibri" w:cs="Calibri"/>
          <w:b/>
        </w:rPr>
        <w:t>Key Dates</w:t>
      </w: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A528EC" w14:paraId="56E139CC" w14:textId="77777777">
        <w:trPr>
          <w:trHeight w:val="23"/>
        </w:trPr>
        <w:tc>
          <w:tcPr>
            <w:tcW w:w="5233" w:type="dxa"/>
            <w:shd w:val="clear" w:color="auto" w:fill="D9D9D9"/>
            <w:vAlign w:val="center"/>
          </w:tcPr>
          <w:p w14:paraId="18283460" w14:textId="77777777" w:rsidR="00A528EC" w:rsidRDefault="009A217B">
            <w:pPr>
              <w:jc w:val="center"/>
              <w:rPr>
                <w:rFonts w:ascii="Calibri" w:eastAsia="Calibri" w:hAnsi="Calibri" w:cs="Calibri"/>
                <w:b/>
              </w:rPr>
            </w:pPr>
            <w:r>
              <w:rPr>
                <w:rFonts w:ascii="Calibri" w:eastAsia="Calibri" w:hAnsi="Calibri" w:cs="Calibri"/>
                <w:b/>
              </w:rPr>
              <w:t>Activity</w:t>
            </w:r>
          </w:p>
        </w:tc>
        <w:tc>
          <w:tcPr>
            <w:tcW w:w="4127" w:type="dxa"/>
            <w:shd w:val="clear" w:color="auto" w:fill="D9D9D9"/>
            <w:vAlign w:val="center"/>
          </w:tcPr>
          <w:p w14:paraId="491072FA" w14:textId="77777777" w:rsidR="00A528EC" w:rsidRDefault="009A217B">
            <w:pPr>
              <w:jc w:val="center"/>
              <w:rPr>
                <w:rFonts w:ascii="Calibri" w:eastAsia="Calibri" w:hAnsi="Calibri" w:cs="Calibri"/>
                <w:b/>
              </w:rPr>
            </w:pPr>
            <w:r>
              <w:rPr>
                <w:rFonts w:ascii="Calibri" w:eastAsia="Calibri" w:hAnsi="Calibri" w:cs="Calibri"/>
                <w:b/>
              </w:rPr>
              <w:t>Date</w:t>
            </w:r>
          </w:p>
        </w:tc>
      </w:tr>
      <w:tr w:rsidR="00A528EC" w14:paraId="0DB07FFD" w14:textId="77777777">
        <w:trPr>
          <w:trHeight w:val="44"/>
        </w:trPr>
        <w:tc>
          <w:tcPr>
            <w:tcW w:w="5233" w:type="dxa"/>
            <w:vAlign w:val="center"/>
          </w:tcPr>
          <w:p w14:paraId="728F6FD3" w14:textId="77777777" w:rsidR="00A528EC" w:rsidRDefault="009A217B">
            <w:pPr>
              <w:rPr>
                <w:rFonts w:ascii="Calibri" w:eastAsia="Calibri" w:hAnsi="Calibri" w:cs="Calibri"/>
              </w:rPr>
            </w:pPr>
            <w:r>
              <w:rPr>
                <w:rFonts w:ascii="Calibri" w:eastAsia="Calibri" w:hAnsi="Calibri" w:cs="Calibri"/>
              </w:rPr>
              <w:t xml:space="preserve">Issue of RFS </w:t>
            </w:r>
          </w:p>
        </w:tc>
        <w:tc>
          <w:tcPr>
            <w:tcW w:w="4127" w:type="dxa"/>
            <w:vAlign w:val="center"/>
          </w:tcPr>
          <w:p w14:paraId="3C1AD054" w14:textId="3AD6AF0C" w:rsidR="00A528EC" w:rsidRDefault="00E014CF">
            <w:pPr>
              <w:jc w:val="center"/>
              <w:rPr>
                <w:rFonts w:ascii="Calibri" w:eastAsia="Calibri" w:hAnsi="Calibri" w:cs="Calibri"/>
              </w:rPr>
            </w:pPr>
            <w:r>
              <w:rPr>
                <w:rFonts w:ascii="Calibri" w:eastAsia="Calibri" w:hAnsi="Calibri" w:cs="Calibri"/>
              </w:rPr>
              <w:t>11/9/2023</w:t>
            </w:r>
          </w:p>
        </w:tc>
      </w:tr>
      <w:tr w:rsidR="00A528EC" w14:paraId="1E8C6755" w14:textId="77777777">
        <w:trPr>
          <w:trHeight w:val="251"/>
        </w:trPr>
        <w:tc>
          <w:tcPr>
            <w:tcW w:w="5233" w:type="dxa"/>
            <w:vAlign w:val="center"/>
          </w:tcPr>
          <w:p w14:paraId="0449890A" w14:textId="68D5E568" w:rsidR="00A528EC" w:rsidRDefault="009A217B">
            <w:pPr>
              <w:rPr>
                <w:rFonts w:ascii="Calibri" w:eastAsia="Calibri" w:hAnsi="Calibri" w:cs="Calibri"/>
              </w:rPr>
            </w:pPr>
            <w:r>
              <w:rPr>
                <w:rFonts w:ascii="Calibri" w:eastAsia="Calibri" w:hAnsi="Calibri" w:cs="Calibri"/>
              </w:rPr>
              <w:t xml:space="preserve">Pre-Proposal Conference </w:t>
            </w:r>
          </w:p>
          <w:p w14:paraId="5AE48A43" w14:textId="77777777" w:rsidR="00A528EC" w:rsidRDefault="00A528EC">
            <w:pPr>
              <w:rPr>
                <w:rFonts w:ascii="Calibri" w:eastAsia="Calibri" w:hAnsi="Calibri" w:cs="Calibri"/>
              </w:rPr>
            </w:pPr>
          </w:p>
          <w:p w14:paraId="7C94C1D1" w14:textId="24851B59" w:rsidR="00A528EC" w:rsidRDefault="00A528EC">
            <w:pPr>
              <w:rPr>
                <w:rFonts w:ascii="Calibri" w:eastAsia="Calibri" w:hAnsi="Calibri" w:cs="Calibri"/>
              </w:rPr>
            </w:pPr>
          </w:p>
        </w:tc>
        <w:tc>
          <w:tcPr>
            <w:tcW w:w="4127" w:type="dxa"/>
            <w:vAlign w:val="center"/>
          </w:tcPr>
          <w:p w14:paraId="372F098F" w14:textId="7BB30569" w:rsidR="00A528EC" w:rsidRDefault="00E014CF">
            <w:pPr>
              <w:jc w:val="center"/>
              <w:rPr>
                <w:rFonts w:ascii="Calibri" w:eastAsia="Calibri" w:hAnsi="Calibri" w:cs="Calibri"/>
              </w:rPr>
            </w:pPr>
            <w:r>
              <w:rPr>
                <w:rFonts w:ascii="Calibri" w:eastAsia="Calibri" w:hAnsi="Calibri" w:cs="Calibri"/>
              </w:rPr>
              <w:t>12/1/2023</w:t>
            </w:r>
            <w:r w:rsidR="006D3D00">
              <w:rPr>
                <w:rFonts w:ascii="Calibri" w:eastAsia="Calibri" w:hAnsi="Calibri" w:cs="Calibri"/>
              </w:rPr>
              <w:t xml:space="preserve"> on 12/1/2023 at 11:00 AM ET</w:t>
            </w:r>
            <w:r w:rsidR="006D3D00">
              <w:rPr>
                <w:rFonts w:ascii="Segoe UI" w:hAnsi="Segoe UI" w:cs="Segoe UI"/>
                <w:color w:val="252424"/>
              </w:rPr>
              <w:t xml:space="preserve"> </w:t>
            </w:r>
            <w:hyperlink r:id="rId18" w:tgtFrame="_blank" w:history="1">
              <w:r w:rsidR="006D3D00">
                <w:rPr>
                  <w:rStyle w:val="Hyperlink"/>
                  <w:rFonts w:ascii="Segoe UI Semibold" w:hAnsi="Segoe UI Semibold" w:cs="Segoe UI Semibold"/>
                  <w:color w:val="6264A7"/>
                  <w:sz w:val="21"/>
                  <w:szCs w:val="21"/>
                </w:rPr>
                <w:t>Click here to join the meeting</w:t>
              </w:r>
            </w:hyperlink>
            <w:r w:rsidR="006D3D00">
              <w:rPr>
                <w:rFonts w:ascii="Calibri" w:eastAsia="Calibri" w:hAnsi="Calibri" w:cs="Calibri"/>
              </w:rPr>
              <w:t xml:space="preserve">  </w:t>
            </w:r>
          </w:p>
        </w:tc>
      </w:tr>
      <w:tr w:rsidR="009C4F70" w14:paraId="4C5778AE" w14:textId="77777777">
        <w:trPr>
          <w:trHeight w:val="125"/>
        </w:trPr>
        <w:tc>
          <w:tcPr>
            <w:tcW w:w="5233" w:type="dxa"/>
            <w:vAlign w:val="center"/>
          </w:tcPr>
          <w:p w14:paraId="58CAE63C" w14:textId="33EA269A" w:rsidR="009C4F70" w:rsidRPr="00E014CF" w:rsidRDefault="009C4F70" w:rsidP="009C4F70">
            <w:pPr>
              <w:rPr>
                <w:rFonts w:ascii="Calibri" w:eastAsia="Calibri" w:hAnsi="Calibri" w:cs="Calibri"/>
              </w:rPr>
            </w:pPr>
            <w:r w:rsidRPr="00E014CF">
              <w:rPr>
                <w:rFonts w:ascii="Calibri" w:eastAsia="Calibri" w:hAnsi="Calibri" w:cs="Calibri"/>
              </w:rPr>
              <w:t>Deadline to Submit Written Questions</w:t>
            </w:r>
            <w:r w:rsidR="00E014CF" w:rsidRPr="00E014CF">
              <w:rPr>
                <w:rFonts w:ascii="Calibri" w:eastAsia="Calibri" w:hAnsi="Calibri" w:cs="Calibri"/>
              </w:rPr>
              <w:t xml:space="preserve"> and Pre-Proposal Forms</w:t>
            </w:r>
          </w:p>
        </w:tc>
        <w:tc>
          <w:tcPr>
            <w:tcW w:w="4127" w:type="dxa"/>
            <w:vAlign w:val="center"/>
          </w:tcPr>
          <w:p w14:paraId="7AEF608A" w14:textId="359DCFC6" w:rsidR="009C4F70" w:rsidRPr="00E014CF" w:rsidRDefault="00E014CF" w:rsidP="009C4F70">
            <w:pPr>
              <w:jc w:val="center"/>
              <w:rPr>
                <w:rFonts w:ascii="Calibri" w:eastAsia="Calibri" w:hAnsi="Calibri" w:cs="Calibri"/>
              </w:rPr>
            </w:pPr>
            <w:r w:rsidRPr="00E014CF">
              <w:rPr>
                <w:rFonts w:ascii="Calibri" w:eastAsia="Calibri" w:hAnsi="Calibri" w:cs="Calibri"/>
              </w:rPr>
              <w:t>12/4/2023</w:t>
            </w:r>
          </w:p>
        </w:tc>
      </w:tr>
      <w:tr w:rsidR="00CA7619" w14:paraId="6F86DA03" w14:textId="77777777">
        <w:trPr>
          <w:trHeight w:val="125"/>
        </w:trPr>
        <w:tc>
          <w:tcPr>
            <w:tcW w:w="5233" w:type="dxa"/>
            <w:vAlign w:val="center"/>
          </w:tcPr>
          <w:p w14:paraId="19A7E1CF" w14:textId="07781117" w:rsidR="00CA7619" w:rsidRPr="00E014CF" w:rsidRDefault="00CA7619" w:rsidP="00CA7619">
            <w:pPr>
              <w:rPr>
                <w:rFonts w:ascii="Calibri" w:eastAsia="Calibri" w:hAnsi="Calibri" w:cs="Calibri"/>
              </w:rPr>
            </w:pPr>
            <w:r w:rsidRPr="00E014CF">
              <w:rPr>
                <w:rFonts w:ascii="Calibri" w:eastAsia="Calibri" w:hAnsi="Calibri" w:cs="Calibri"/>
              </w:rPr>
              <w:t>Response to Written Questions/RFS Amendments</w:t>
            </w:r>
          </w:p>
        </w:tc>
        <w:tc>
          <w:tcPr>
            <w:tcW w:w="4127" w:type="dxa"/>
            <w:vAlign w:val="center"/>
          </w:tcPr>
          <w:p w14:paraId="588E8B67" w14:textId="2C6CA579" w:rsidR="00CA7619" w:rsidRPr="00E014CF" w:rsidRDefault="00E014CF" w:rsidP="00CA7619">
            <w:pPr>
              <w:jc w:val="center"/>
              <w:rPr>
                <w:rFonts w:ascii="Calibri" w:eastAsia="Calibri" w:hAnsi="Calibri" w:cs="Calibri"/>
              </w:rPr>
            </w:pPr>
            <w:r w:rsidRPr="00E014CF">
              <w:rPr>
                <w:rFonts w:ascii="Calibri" w:eastAsia="Calibri" w:hAnsi="Calibri" w:cs="Calibri"/>
              </w:rPr>
              <w:t>12/11/2022</w:t>
            </w:r>
          </w:p>
        </w:tc>
      </w:tr>
      <w:tr w:rsidR="00CA7619" w14:paraId="3F09DC9C" w14:textId="77777777">
        <w:trPr>
          <w:trHeight w:val="107"/>
        </w:trPr>
        <w:tc>
          <w:tcPr>
            <w:tcW w:w="5233" w:type="dxa"/>
            <w:vAlign w:val="center"/>
          </w:tcPr>
          <w:p w14:paraId="78861F3D" w14:textId="5544DFCE" w:rsidR="00CA7619" w:rsidRPr="00E014CF" w:rsidRDefault="00E014CF" w:rsidP="00CA7619">
            <w:pPr>
              <w:rPr>
                <w:rFonts w:ascii="Calibri" w:eastAsia="Calibri" w:hAnsi="Calibri" w:cs="Calibri"/>
              </w:rPr>
            </w:pPr>
            <w:r w:rsidRPr="00E014CF">
              <w:rPr>
                <w:rFonts w:ascii="Calibri" w:eastAsia="Calibri" w:hAnsi="Calibri" w:cs="Calibri"/>
              </w:rPr>
              <w:t>Part 1 Submission</w:t>
            </w:r>
            <w:r w:rsidR="00FD34B7">
              <w:rPr>
                <w:rFonts w:ascii="Calibri" w:eastAsia="Calibri" w:hAnsi="Calibri" w:cs="Calibri"/>
              </w:rPr>
              <w:t xml:space="preserve"> Due</w:t>
            </w:r>
            <w:r w:rsidRPr="00E014CF">
              <w:rPr>
                <w:rFonts w:ascii="Calibri" w:eastAsia="Calibri" w:hAnsi="Calibri" w:cs="Calibri"/>
              </w:rPr>
              <w:t xml:space="preserve"> Date/Time</w:t>
            </w:r>
          </w:p>
        </w:tc>
        <w:tc>
          <w:tcPr>
            <w:tcW w:w="4127" w:type="dxa"/>
            <w:vAlign w:val="center"/>
          </w:tcPr>
          <w:p w14:paraId="0CFA61D9" w14:textId="1498EA57" w:rsidR="00CA7619" w:rsidRPr="00E014CF" w:rsidRDefault="00E014CF" w:rsidP="00CA7619">
            <w:pPr>
              <w:jc w:val="center"/>
              <w:rPr>
                <w:rFonts w:ascii="Calibri" w:eastAsia="Calibri" w:hAnsi="Calibri" w:cs="Calibri"/>
              </w:rPr>
            </w:pPr>
            <w:r w:rsidRPr="00E014CF">
              <w:rPr>
                <w:rFonts w:ascii="Calibri" w:eastAsia="Calibri" w:hAnsi="Calibri" w:cs="Calibri"/>
              </w:rPr>
              <w:t>1/17/2024 by 3:00 PM ET</w:t>
            </w:r>
          </w:p>
        </w:tc>
      </w:tr>
      <w:tr w:rsidR="00CA7619" w14:paraId="267049F3" w14:textId="77777777">
        <w:trPr>
          <w:trHeight w:val="251"/>
        </w:trPr>
        <w:tc>
          <w:tcPr>
            <w:tcW w:w="5233" w:type="dxa"/>
            <w:vAlign w:val="center"/>
          </w:tcPr>
          <w:p w14:paraId="7FD32CD7" w14:textId="4351B97E" w:rsidR="00CA7619" w:rsidRDefault="00E014CF" w:rsidP="00CA7619">
            <w:pPr>
              <w:rPr>
                <w:rFonts w:ascii="Cambria" w:eastAsia="Cambria" w:hAnsi="Cambria" w:cs="Cambria"/>
                <w:sz w:val="22"/>
                <w:szCs w:val="22"/>
                <w:vertAlign w:val="superscript"/>
              </w:rPr>
            </w:pPr>
            <w:r>
              <w:rPr>
                <w:rFonts w:ascii="Calibri" w:eastAsia="Calibri" w:hAnsi="Calibri" w:cs="Calibri"/>
              </w:rPr>
              <w:t xml:space="preserve">Part 2 </w:t>
            </w:r>
            <w:r w:rsidR="00CA7619">
              <w:rPr>
                <w:rFonts w:ascii="Calibri" w:eastAsia="Calibri" w:hAnsi="Calibri" w:cs="Calibri"/>
              </w:rPr>
              <w:t xml:space="preserve">Submission Due Date/Time </w:t>
            </w:r>
          </w:p>
          <w:p w14:paraId="50F40DEB" w14:textId="77777777" w:rsidR="00CA7619" w:rsidRDefault="00CA7619" w:rsidP="00CA7619">
            <w:pPr>
              <w:rPr>
                <w:rFonts w:ascii="Calibri" w:eastAsia="Calibri" w:hAnsi="Calibri" w:cs="Calibri"/>
              </w:rPr>
            </w:pPr>
          </w:p>
        </w:tc>
        <w:tc>
          <w:tcPr>
            <w:tcW w:w="4127" w:type="dxa"/>
            <w:vAlign w:val="center"/>
          </w:tcPr>
          <w:p w14:paraId="3914B670" w14:textId="48FD753C" w:rsidR="00CA7619" w:rsidRDefault="00E014CF" w:rsidP="00CA7619">
            <w:pPr>
              <w:jc w:val="center"/>
              <w:rPr>
                <w:rFonts w:ascii="Calibri" w:eastAsia="Calibri" w:hAnsi="Calibri" w:cs="Calibri"/>
              </w:rPr>
            </w:pPr>
            <w:r>
              <w:rPr>
                <w:rFonts w:ascii="Calibri" w:eastAsia="Calibri" w:hAnsi="Calibri" w:cs="Calibri"/>
              </w:rPr>
              <w:t>1/22/2024 by 3:00 PM ET</w:t>
            </w:r>
          </w:p>
        </w:tc>
      </w:tr>
      <w:tr w:rsidR="00E014CF" w14:paraId="364E49D3" w14:textId="77777777">
        <w:trPr>
          <w:trHeight w:val="251"/>
        </w:trPr>
        <w:tc>
          <w:tcPr>
            <w:tcW w:w="5233" w:type="dxa"/>
            <w:vAlign w:val="center"/>
          </w:tcPr>
          <w:p w14:paraId="0D3DEEE8" w14:textId="5810B863" w:rsidR="00E014CF" w:rsidRDefault="00E014CF" w:rsidP="00CA7619">
            <w:pPr>
              <w:rPr>
                <w:rFonts w:ascii="Calibri" w:eastAsia="Calibri" w:hAnsi="Calibri" w:cs="Calibri"/>
              </w:rPr>
            </w:pPr>
            <w:r>
              <w:rPr>
                <w:rFonts w:ascii="Calibri" w:eastAsia="Calibri" w:hAnsi="Calibri" w:cs="Calibri"/>
              </w:rPr>
              <w:t>Reference Check Forms Due Date/Time</w:t>
            </w:r>
          </w:p>
        </w:tc>
        <w:tc>
          <w:tcPr>
            <w:tcW w:w="4127" w:type="dxa"/>
            <w:vAlign w:val="center"/>
          </w:tcPr>
          <w:p w14:paraId="1C02E66B" w14:textId="30A0C11D" w:rsidR="00E014CF" w:rsidRDefault="00E014CF" w:rsidP="00CA7619">
            <w:pPr>
              <w:jc w:val="center"/>
              <w:rPr>
                <w:rFonts w:ascii="Calibri" w:eastAsia="Calibri" w:hAnsi="Calibri" w:cs="Calibri"/>
              </w:rPr>
            </w:pPr>
            <w:r>
              <w:rPr>
                <w:rFonts w:ascii="Calibri" w:eastAsia="Calibri" w:hAnsi="Calibri" w:cs="Calibri"/>
              </w:rPr>
              <w:t>1/22/2024 by 3:00 PM ET</w:t>
            </w:r>
          </w:p>
        </w:tc>
      </w:tr>
      <w:tr w:rsidR="00CA7619" w14:paraId="43C68D4F" w14:textId="77777777">
        <w:trPr>
          <w:cantSplit/>
          <w:trHeight w:val="134"/>
        </w:trPr>
        <w:tc>
          <w:tcPr>
            <w:tcW w:w="9360" w:type="dxa"/>
            <w:gridSpan w:val="2"/>
            <w:shd w:val="clear" w:color="auto" w:fill="C0C0C0"/>
          </w:tcPr>
          <w:p w14:paraId="13950FF9" w14:textId="77777777" w:rsidR="00CA7619" w:rsidRDefault="00CA7619" w:rsidP="00CA7619">
            <w:pPr>
              <w:keepNext/>
              <w:jc w:val="center"/>
              <w:rPr>
                <w:rFonts w:ascii="Calibri" w:eastAsia="Calibri" w:hAnsi="Calibri" w:cs="Calibri"/>
                <w:b/>
                <w:i/>
              </w:rPr>
            </w:pPr>
            <w:r>
              <w:rPr>
                <w:rFonts w:ascii="Calibri" w:eastAsia="Calibri" w:hAnsi="Calibri" w:cs="Calibri"/>
                <w:b/>
                <w:i/>
              </w:rPr>
              <w:lastRenderedPageBreak/>
              <w:t>The dates for the following activities are target dates only.  These activities may be completed earlier or later than the date shown.</w:t>
            </w:r>
          </w:p>
        </w:tc>
      </w:tr>
      <w:tr w:rsidR="00CA7619" w14:paraId="31D7697A" w14:textId="77777777">
        <w:trPr>
          <w:trHeight w:val="134"/>
        </w:trPr>
        <w:tc>
          <w:tcPr>
            <w:tcW w:w="5233" w:type="dxa"/>
            <w:vAlign w:val="center"/>
          </w:tcPr>
          <w:p w14:paraId="457024C8" w14:textId="77777777" w:rsidR="00CA7619" w:rsidRDefault="00CA7619" w:rsidP="00CA7619">
            <w:pPr>
              <w:keepNext/>
              <w:rPr>
                <w:rFonts w:ascii="Calibri" w:eastAsia="Calibri" w:hAnsi="Calibri" w:cs="Calibri"/>
              </w:rPr>
            </w:pPr>
            <w:r>
              <w:rPr>
                <w:rFonts w:ascii="Calibri" w:eastAsia="Calibri" w:hAnsi="Calibri" w:cs="Calibri"/>
              </w:rPr>
              <w:t>Proposal Evaluation</w:t>
            </w:r>
          </w:p>
        </w:tc>
        <w:tc>
          <w:tcPr>
            <w:tcW w:w="4127" w:type="dxa"/>
            <w:vAlign w:val="center"/>
          </w:tcPr>
          <w:p w14:paraId="27BE92C2" w14:textId="51EA41C0"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233886AB" w14:textId="77777777">
        <w:tc>
          <w:tcPr>
            <w:tcW w:w="5233" w:type="dxa"/>
            <w:vAlign w:val="center"/>
          </w:tcPr>
          <w:p w14:paraId="67E9D8FB" w14:textId="77777777" w:rsidR="00CA7619" w:rsidRDefault="00CA7619" w:rsidP="00CA7619">
            <w:pPr>
              <w:keepNext/>
              <w:rPr>
                <w:rFonts w:ascii="Calibri" w:eastAsia="Calibri" w:hAnsi="Calibri" w:cs="Calibri"/>
              </w:rPr>
            </w:pPr>
            <w:r>
              <w:rPr>
                <w:rFonts w:ascii="Calibri" w:eastAsia="Calibri" w:hAnsi="Calibri" w:cs="Calibri"/>
              </w:rPr>
              <w:t>Proposal Discussions/Clarifications (if necessary)</w:t>
            </w:r>
          </w:p>
        </w:tc>
        <w:tc>
          <w:tcPr>
            <w:tcW w:w="4127" w:type="dxa"/>
            <w:vAlign w:val="center"/>
          </w:tcPr>
          <w:p w14:paraId="24A7569F" w14:textId="422F0214"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4E632785" w14:textId="77777777">
        <w:tc>
          <w:tcPr>
            <w:tcW w:w="5233" w:type="dxa"/>
            <w:vAlign w:val="center"/>
          </w:tcPr>
          <w:p w14:paraId="2645BDB5" w14:textId="77777777" w:rsidR="00CA7619" w:rsidRDefault="00CA7619" w:rsidP="00CA7619">
            <w:pPr>
              <w:keepNext/>
              <w:rPr>
                <w:rFonts w:ascii="Calibri" w:eastAsia="Calibri" w:hAnsi="Calibri" w:cs="Calibri"/>
              </w:rPr>
            </w:pPr>
            <w:r>
              <w:rPr>
                <w:rFonts w:ascii="Calibri" w:eastAsia="Calibri" w:hAnsi="Calibri" w:cs="Calibri"/>
              </w:rPr>
              <w:t>Oral Presentations (if necessary)</w:t>
            </w:r>
          </w:p>
        </w:tc>
        <w:tc>
          <w:tcPr>
            <w:tcW w:w="4127" w:type="dxa"/>
            <w:vAlign w:val="center"/>
          </w:tcPr>
          <w:p w14:paraId="606A240B" w14:textId="6ACA2673"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77F94890" w14:textId="77777777">
        <w:tc>
          <w:tcPr>
            <w:tcW w:w="5233" w:type="dxa"/>
            <w:vAlign w:val="center"/>
          </w:tcPr>
          <w:p w14:paraId="1CD37B96" w14:textId="77777777" w:rsidR="00CA7619" w:rsidRDefault="00CA7619" w:rsidP="00CA7619">
            <w:pPr>
              <w:keepNext/>
              <w:rPr>
                <w:rFonts w:ascii="Calibri" w:eastAsia="Calibri" w:hAnsi="Calibri" w:cs="Calibri"/>
              </w:rPr>
            </w:pPr>
            <w:r>
              <w:rPr>
                <w:rFonts w:ascii="Calibri" w:eastAsia="Calibri" w:hAnsi="Calibri" w:cs="Calibri"/>
              </w:rPr>
              <w:t>RFS Award Recommendation</w:t>
            </w:r>
          </w:p>
        </w:tc>
        <w:tc>
          <w:tcPr>
            <w:tcW w:w="4127" w:type="dxa"/>
            <w:vAlign w:val="center"/>
          </w:tcPr>
          <w:p w14:paraId="01D3061A" w14:textId="0740FF99"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1584A942" w14:textId="77777777">
        <w:tc>
          <w:tcPr>
            <w:tcW w:w="5233" w:type="dxa"/>
            <w:vAlign w:val="center"/>
          </w:tcPr>
          <w:p w14:paraId="3CEF03A4" w14:textId="77777777" w:rsidR="00CA7619" w:rsidRDefault="00CA7619" w:rsidP="00CA7619">
            <w:pPr>
              <w:keepNext/>
              <w:rPr>
                <w:rFonts w:ascii="Calibri" w:eastAsia="Calibri" w:hAnsi="Calibri" w:cs="Calibri"/>
              </w:rPr>
            </w:pPr>
            <w:r>
              <w:rPr>
                <w:rFonts w:ascii="Calibri" w:eastAsia="Calibri" w:hAnsi="Calibri" w:cs="Calibri"/>
              </w:rPr>
              <w:t>Anticipated Contract Effective Date</w:t>
            </w:r>
          </w:p>
        </w:tc>
        <w:tc>
          <w:tcPr>
            <w:tcW w:w="4127" w:type="dxa"/>
            <w:vAlign w:val="center"/>
          </w:tcPr>
          <w:p w14:paraId="1D5E4FC9" w14:textId="72D9F648" w:rsidR="00CA7619" w:rsidRDefault="00E014CF" w:rsidP="00CA7619">
            <w:pPr>
              <w:keepNext/>
              <w:jc w:val="center"/>
              <w:rPr>
                <w:rFonts w:ascii="Calibri" w:eastAsia="Calibri" w:hAnsi="Calibri" w:cs="Calibri"/>
              </w:rPr>
            </w:pPr>
            <w:r>
              <w:rPr>
                <w:rFonts w:ascii="Calibri" w:eastAsia="Calibri" w:hAnsi="Calibri" w:cs="Calibri"/>
              </w:rPr>
              <w:t>TBD</w:t>
            </w:r>
          </w:p>
        </w:tc>
      </w:tr>
    </w:tbl>
    <w:p w14:paraId="77A52294" w14:textId="77777777" w:rsidR="00A528EC" w:rsidRDefault="00A528EC">
      <w:pPr>
        <w:widowControl/>
        <w:rPr>
          <w:rFonts w:ascii="Calibri" w:eastAsia="Calibri" w:hAnsi="Calibri" w:cs="Calibri"/>
        </w:rPr>
      </w:pPr>
    </w:p>
    <w:p w14:paraId="007DCDA8" w14:textId="77777777" w:rsidR="00A528EC" w:rsidRDefault="00A528EC">
      <w:pPr>
        <w:widowControl/>
        <w:rPr>
          <w:rFonts w:ascii="Calibri" w:eastAsia="Calibri" w:hAnsi="Calibri" w:cs="Calibri"/>
        </w:rPr>
      </w:pPr>
    </w:p>
    <w:p w14:paraId="6F20CC86" w14:textId="77777777" w:rsidR="00A528EC" w:rsidRDefault="009A217B">
      <w:pPr>
        <w:pStyle w:val="Heading2"/>
        <w:spacing w:before="0"/>
        <w:rPr>
          <w:rFonts w:ascii="Calibri" w:eastAsia="Calibri" w:hAnsi="Calibri" w:cs="Calibri"/>
          <w:color w:val="000000"/>
          <w:sz w:val="24"/>
          <w:szCs w:val="24"/>
        </w:rPr>
      </w:pPr>
      <w:bookmarkStart w:id="40" w:name="_heading=h.1hmsyys" w:colFirst="0" w:colLast="0"/>
      <w:bookmarkEnd w:id="40"/>
      <w:r>
        <w:rPr>
          <w:rFonts w:ascii="Calibri" w:eastAsia="Calibri" w:hAnsi="Calibri" w:cs="Calibri"/>
          <w:color w:val="000000"/>
          <w:sz w:val="24"/>
          <w:szCs w:val="24"/>
        </w:rPr>
        <w:t xml:space="preserve">1.19 </w:t>
      </w:r>
      <w:r>
        <w:rPr>
          <w:rFonts w:ascii="Calibri" w:eastAsia="Calibri" w:hAnsi="Calibri" w:cs="Calibri"/>
          <w:color w:val="000000"/>
          <w:sz w:val="24"/>
          <w:szCs w:val="24"/>
        </w:rPr>
        <w:tab/>
      </w:r>
      <w:r>
        <w:rPr>
          <w:rFonts w:ascii="Calibri" w:eastAsia="Calibri" w:hAnsi="Calibri" w:cs="Calibri"/>
          <w:b/>
          <w:color w:val="000000"/>
          <w:sz w:val="24"/>
          <w:szCs w:val="24"/>
        </w:rPr>
        <w:t>Conflict of Interest</w:t>
      </w:r>
    </w:p>
    <w:p w14:paraId="450EA2D7" w14:textId="77777777" w:rsidR="00A528EC" w:rsidRDefault="00A528EC">
      <w:pPr>
        <w:widowControl/>
        <w:rPr>
          <w:rFonts w:ascii="Calibri" w:eastAsia="Calibri" w:hAnsi="Calibri" w:cs="Calibri"/>
        </w:rPr>
      </w:pPr>
    </w:p>
    <w:p w14:paraId="0785730F" w14:textId="77777777" w:rsidR="00A528EC" w:rsidRDefault="009A217B">
      <w:pPr>
        <w:widowControl/>
        <w:rPr>
          <w:rFonts w:ascii="Calibri" w:eastAsia="Calibri" w:hAnsi="Calibri" w:cs="Calibri"/>
        </w:rPr>
      </w:pPr>
      <w:r>
        <w:rPr>
          <w:rFonts w:ascii="Calibri" w:eastAsia="Calibri" w:hAnsi="Calibri" w:cs="Calibri"/>
        </w:rPr>
        <w:t xml:space="preserve">Any person, firm or entity that assisted with and/or participated in the preparation of this RFS document is prohibited from submitting a proposal to this specific RFS. For the purposes of this RFS, a “person” means a </w:t>
      </w:r>
      <w:proofErr w:type="gramStart"/>
      <w:r>
        <w:rPr>
          <w:rFonts w:ascii="Calibri" w:eastAsia="Calibri" w:hAnsi="Calibri" w:cs="Calibri"/>
        </w:rPr>
        <w:t>State</w:t>
      </w:r>
      <w:proofErr w:type="gramEnd"/>
      <w:r>
        <w:rPr>
          <w:rFonts w:ascii="Calibri" w:eastAsia="Calibri" w:hAnsi="Calibri" w:cs="Calibri"/>
        </w:rPr>
        <w:t xml:space="preserve"> officer, employee, special State appointee, or any individual or entity working with or advising the State or involved in the preparation of this RFS.  This prohibition would also apply to an entity who hires, within a one-year period prior to the publication of this RFS, a person that assisted with and/or participated in the preparation of this RFS.</w:t>
      </w:r>
    </w:p>
    <w:p w14:paraId="3DD355C9" w14:textId="77777777" w:rsidR="00A528EC" w:rsidRDefault="00A528EC">
      <w:pPr>
        <w:widowControl/>
        <w:rPr>
          <w:rFonts w:ascii="Calibri" w:eastAsia="Calibri" w:hAnsi="Calibri" w:cs="Calibri"/>
        </w:rPr>
      </w:pPr>
    </w:p>
    <w:p w14:paraId="074D1C79" w14:textId="77777777" w:rsidR="00A528EC" w:rsidRDefault="009A217B">
      <w:pPr>
        <w:pStyle w:val="Heading2"/>
        <w:spacing w:before="0"/>
        <w:rPr>
          <w:rFonts w:ascii="Calibri" w:eastAsia="Calibri" w:hAnsi="Calibri" w:cs="Calibri"/>
          <w:color w:val="000000"/>
          <w:sz w:val="24"/>
          <w:szCs w:val="24"/>
        </w:rPr>
      </w:pPr>
      <w:bookmarkStart w:id="41" w:name="_heading=h.41mghml" w:colFirst="0" w:colLast="0"/>
      <w:bookmarkEnd w:id="41"/>
      <w:r>
        <w:rPr>
          <w:rFonts w:ascii="Calibri" w:eastAsia="Calibri" w:hAnsi="Calibri" w:cs="Calibri"/>
          <w:color w:val="000000"/>
          <w:sz w:val="24"/>
          <w:szCs w:val="24"/>
        </w:rPr>
        <w:t>1.20</w:t>
      </w:r>
      <w:r>
        <w:rPr>
          <w:rFonts w:ascii="Calibri" w:eastAsia="Calibri" w:hAnsi="Calibri" w:cs="Calibri"/>
          <w:color w:val="000000"/>
          <w:sz w:val="24"/>
          <w:szCs w:val="24"/>
        </w:rPr>
        <w:tab/>
      </w:r>
      <w:r>
        <w:rPr>
          <w:rFonts w:ascii="Calibri" w:eastAsia="Calibri" w:hAnsi="Calibri" w:cs="Calibri"/>
          <w:b/>
          <w:color w:val="000000"/>
          <w:sz w:val="24"/>
          <w:szCs w:val="24"/>
        </w:rPr>
        <w:t>Procurement Protest Policy</w:t>
      </w:r>
    </w:p>
    <w:p w14:paraId="1A81F0B1" w14:textId="77777777" w:rsidR="00A528EC" w:rsidRDefault="00A528EC">
      <w:pPr>
        <w:shd w:val="clear" w:color="auto" w:fill="FFFFFF"/>
        <w:rPr>
          <w:rFonts w:ascii="Calibri" w:eastAsia="Calibri" w:hAnsi="Calibri" w:cs="Calibri"/>
          <w:color w:val="222222"/>
        </w:rPr>
      </w:pPr>
    </w:p>
    <w:p w14:paraId="01751F54" w14:textId="77777777" w:rsidR="00A528EC" w:rsidRDefault="009A217B">
      <w:pPr>
        <w:shd w:val="clear" w:color="auto" w:fill="FFFFFF"/>
        <w:rPr>
          <w:rFonts w:ascii="Calibri" w:eastAsia="Calibri" w:hAnsi="Calibri" w:cs="Calibri"/>
          <w:color w:val="222222"/>
        </w:rPr>
      </w:pPr>
      <w:bookmarkStart w:id="42" w:name="_heading=h.2grqrue" w:colFirst="0" w:colLast="0"/>
      <w:bookmarkEnd w:id="42"/>
      <w:r>
        <w:rPr>
          <w:rFonts w:ascii="Calibri" w:eastAsia="Calibri" w:hAnsi="Calibri" w:cs="Calibri"/>
          <w:color w:val="222222"/>
        </w:rPr>
        <w:t xml:space="preserve">The State’s procurement protest policy can be found </w:t>
      </w:r>
      <w:r>
        <w:rPr>
          <w:rFonts w:ascii="Calibri" w:eastAsia="Calibri" w:hAnsi="Calibri" w:cs="Calibri"/>
          <w:color w:val="000000"/>
        </w:rPr>
        <w:t xml:space="preserve">at </w:t>
      </w:r>
      <w:hyperlink r:id="rId19">
        <w:r>
          <w:rPr>
            <w:rFonts w:ascii="Calibri" w:eastAsia="Calibri" w:hAnsi="Calibri" w:cs="Calibri"/>
            <w:color w:val="0000FF"/>
            <w:u w:val="single"/>
          </w:rPr>
          <w:t>https://www.in.gov/idoa/files/ProcurementProtestPolicy.pdf</w:t>
        </w:r>
      </w:hyperlink>
      <w:r>
        <w:rPr>
          <w:rFonts w:ascii="Calibri" w:eastAsia="Calibri" w:hAnsi="Calibri" w:cs="Calibri"/>
        </w:rPr>
        <w:t xml:space="preserve">. </w:t>
      </w:r>
      <w:r>
        <w:rPr>
          <w:rFonts w:ascii="Calibri" w:eastAsia="Calibri" w:hAnsi="Calibri" w:cs="Calibri"/>
          <w:color w:val="222222"/>
        </w:rPr>
        <w:t>Per the policy, there are two periods of protest allowable for the RFS:</w:t>
      </w:r>
    </w:p>
    <w:p w14:paraId="2D07FDEC" w14:textId="77777777" w:rsidR="00A528EC" w:rsidRDefault="009A217B">
      <w:pPr>
        <w:widowControl/>
        <w:numPr>
          <w:ilvl w:val="0"/>
          <w:numId w:val="6"/>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Specifications Protest</w:t>
      </w:r>
      <w:r>
        <w:rPr>
          <w:rFonts w:ascii="Calibri" w:eastAsia="Calibri" w:hAnsi="Calibri" w:cs="Calibri"/>
          <w:color w:val="222222"/>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57E24CA5" w14:textId="77777777" w:rsidR="00A528EC" w:rsidRDefault="009A217B">
      <w:pPr>
        <w:widowControl/>
        <w:numPr>
          <w:ilvl w:val="0"/>
          <w:numId w:val="6"/>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Award Recommendation Letter Protest</w:t>
      </w:r>
      <w:r>
        <w:rPr>
          <w:rFonts w:ascii="Calibri" w:eastAsia="Calibri" w:hAnsi="Calibri" w:cs="Calibri"/>
          <w:color w:val="222222"/>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717AAFBA" w14:textId="77777777" w:rsidR="00A528EC" w:rsidRDefault="00A528EC">
      <w:pPr>
        <w:shd w:val="clear" w:color="auto" w:fill="FFFFFF"/>
        <w:rPr>
          <w:rFonts w:ascii="Calibri" w:eastAsia="Calibri" w:hAnsi="Calibri" w:cs="Calibri"/>
          <w:color w:val="222222"/>
        </w:rPr>
      </w:pPr>
    </w:p>
    <w:p w14:paraId="356E036C" w14:textId="77777777" w:rsidR="00A528EC" w:rsidRDefault="009A217B">
      <w:pPr>
        <w:widowControl/>
        <w:rPr>
          <w:rFonts w:ascii="Calibri" w:eastAsia="Calibri" w:hAnsi="Calibri" w:cs="Calibri"/>
        </w:rPr>
      </w:pPr>
      <w:r>
        <w:rPr>
          <w:rFonts w:ascii="Calibri" w:eastAsia="Calibri" w:hAnsi="Calibri" w:cs="Calibri"/>
          <w:color w:val="222222"/>
        </w:rPr>
        <w:t>Additional details as to the required content in the letter and the steps involved in a protest can be found in the </w:t>
      </w:r>
      <w:r>
        <w:rPr>
          <w:rFonts w:ascii="Calibri" w:eastAsia="Calibri" w:hAnsi="Calibri" w:cs="Calibri"/>
        </w:rPr>
        <w:t>State’s Procurement Protest Polic</w:t>
      </w:r>
      <w:r>
        <w:rPr>
          <w:rFonts w:ascii="Calibri" w:eastAsia="Calibri" w:hAnsi="Calibri" w:cs="Calibri"/>
          <w:color w:val="000000"/>
        </w:rPr>
        <w:t xml:space="preserve">y at </w:t>
      </w:r>
      <w:hyperlink r:id="rId20">
        <w:r>
          <w:rPr>
            <w:rFonts w:ascii="Calibri" w:eastAsia="Calibri" w:hAnsi="Calibri" w:cs="Calibri"/>
            <w:color w:val="0000FF"/>
            <w:u w:val="single"/>
          </w:rPr>
          <w:t>https://www.in.gov/idoa/files/ProcurementProtestPolicy.pdf</w:t>
        </w:r>
      </w:hyperlink>
      <w:r>
        <w:rPr>
          <w:rFonts w:ascii="Calibri" w:eastAsia="Calibri" w:hAnsi="Calibri" w:cs="Calibri"/>
        </w:rPr>
        <w:t xml:space="preserve">. </w:t>
      </w:r>
    </w:p>
    <w:p w14:paraId="56EE48EE" w14:textId="77777777" w:rsidR="00A528EC" w:rsidRDefault="009A217B">
      <w:pPr>
        <w:widowControl/>
        <w:rPr>
          <w:rFonts w:ascii="Calibri" w:eastAsia="Calibri" w:hAnsi="Calibri" w:cs="Calibri"/>
        </w:rPr>
      </w:pPr>
      <w:r>
        <w:br w:type="page"/>
      </w:r>
    </w:p>
    <w:p w14:paraId="643A347D" w14:textId="77777777" w:rsidR="00A528EC" w:rsidRDefault="009A217B">
      <w:pPr>
        <w:pStyle w:val="Heading1"/>
        <w:spacing w:before="0"/>
        <w:jc w:val="center"/>
        <w:rPr>
          <w:rFonts w:ascii="Calibri" w:eastAsia="Calibri" w:hAnsi="Calibri" w:cs="Calibri"/>
          <w:b/>
          <w:color w:val="000000"/>
          <w:sz w:val="24"/>
          <w:szCs w:val="24"/>
        </w:rPr>
      </w:pPr>
      <w:bookmarkStart w:id="43" w:name="_heading=h.vx1227" w:colFirst="0" w:colLast="0"/>
      <w:bookmarkEnd w:id="43"/>
      <w:r>
        <w:rPr>
          <w:rFonts w:ascii="Calibri" w:eastAsia="Calibri" w:hAnsi="Calibri" w:cs="Calibri"/>
          <w:b/>
          <w:color w:val="000000"/>
          <w:sz w:val="24"/>
          <w:szCs w:val="24"/>
        </w:rPr>
        <w:lastRenderedPageBreak/>
        <w:t>Section Two</w:t>
      </w:r>
      <w:r>
        <w:rPr>
          <w:rFonts w:ascii="Calibri" w:eastAsia="Calibri" w:hAnsi="Calibri" w:cs="Calibri"/>
          <w:b/>
          <w:color w:val="000000"/>
          <w:sz w:val="24"/>
          <w:szCs w:val="24"/>
        </w:rPr>
        <w:br/>
        <w:t>Proposal Preparation Instructions</w:t>
      </w:r>
    </w:p>
    <w:p w14:paraId="2908EB2C" w14:textId="77777777" w:rsidR="00A528EC" w:rsidRDefault="00A528EC">
      <w:pPr>
        <w:widowControl/>
        <w:rPr>
          <w:rFonts w:ascii="Calibri" w:eastAsia="Calibri" w:hAnsi="Calibri" w:cs="Calibri"/>
        </w:rPr>
      </w:pPr>
    </w:p>
    <w:p w14:paraId="7E3DC80F" w14:textId="77777777" w:rsidR="00A528EC" w:rsidRDefault="009A217B">
      <w:pPr>
        <w:pStyle w:val="Heading2"/>
        <w:spacing w:before="0"/>
        <w:rPr>
          <w:rFonts w:ascii="Calibri" w:eastAsia="Calibri" w:hAnsi="Calibri" w:cs="Calibri"/>
          <w:color w:val="000000"/>
          <w:sz w:val="24"/>
          <w:szCs w:val="24"/>
        </w:rPr>
      </w:pPr>
      <w:bookmarkStart w:id="44" w:name="_heading=h.3fwokq0" w:colFirst="0" w:colLast="0"/>
      <w:bookmarkEnd w:id="44"/>
      <w:r>
        <w:rPr>
          <w:rFonts w:ascii="Calibri" w:eastAsia="Calibri" w:hAnsi="Calibri" w:cs="Calibri"/>
          <w:color w:val="000000"/>
          <w:sz w:val="24"/>
          <w:szCs w:val="24"/>
        </w:rPr>
        <w:t>2.1</w:t>
      </w:r>
      <w:r>
        <w:rPr>
          <w:rFonts w:ascii="Calibri" w:eastAsia="Calibri" w:hAnsi="Calibri" w:cs="Calibri"/>
          <w:color w:val="000000"/>
          <w:sz w:val="24"/>
          <w:szCs w:val="24"/>
        </w:rPr>
        <w:tab/>
      </w:r>
      <w:r>
        <w:rPr>
          <w:rFonts w:ascii="Calibri" w:eastAsia="Calibri" w:hAnsi="Calibri" w:cs="Calibri"/>
          <w:b/>
          <w:color w:val="000000"/>
          <w:sz w:val="24"/>
          <w:szCs w:val="24"/>
        </w:rPr>
        <w:t>General</w:t>
      </w:r>
    </w:p>
    <w:p w14:paraId="121FD38A" w14:textId="77777777" w:rsidR="00A528EC" w:rsidRDefault="00A528EC">
      <w:pPr>
        <w:widowControl/>
        <w:rPr>
          <w:rFonts w:ascii="Calibri" w:eastAsia="Calibri" w:hAnsi="Calibri" w:cs="Calibri"/>
        </w:rPr>
      </w:pPr>
    </w:p>
    <w:p w14:paraId="04B30B18" w14:textId="77777777" w:rsidR="00A528EC" w:rsidRDefault="009A217B">
      <w:pPr>
        <w:widowControl/>
        <w:rPr>
          <w:rFonts w:ascii="Calibri" w:eastAsia="Calibri" w:hAnsi="Calibri" w:cs="Calibri"/>
        </w:rPr>
      </w:pPr>
      <w:r>
        <w:rPr>
          <w:rFonts w:ascii="Calibri" w:eastAsia="Calibri" w:hAnsi="Calibri" w:cs="Calibri"/>
        </w:rPr>
        <w:t>To facilitate the timely evaluation of proposals, a standard format for proposal submission has been developed and is described in this section. This includes, as discussed herein, templates which must be completed by all Respondents which have been included as Attachments to this RFS. All Respondents are required to format their proposals in a manner consistent with the guidelines described below:</w:t>
      </w:r>
    </w:p>
    <w:p w14:paraId="1FE2DD96" w14:textId="77777777" w:rsidR="00A528EC" w:rsidRDefault="00A528EC">
      <w:pPr>
        <w:widowControl/>
        <w:rPr>
          <w:rFonts w:ascii="Calibri" w:eastAsia="Calibri" w:hAnsi="Calibri" w:cs="Calibri"/>
        </w:rPr>
      </w:pPr>
    </w:p>
    <w:p w14:paraId="3DFC2038" w14:textId="77777777" w:rsidR="00A528EC" w:rsidRDefault="009A217B">
      <w:pPr>
        <w:widowControl/>
        <w:numPr>
          <w:ilvl w:val="0"/>
          <w:numId w:val="7"/>
        </w:numPr>
        <w:rPr>
          <w:rFonts w:ascii="Calibri" w:eastAsia="Calibri" w:hAnsi="Calibri" w:cs="Calibri"/>
        </w:rPr>
      </w:pPr>
      <w:r>
        <w:rPr>
          <w:rFonts w:ascii="Calibri" w:eastAsia="Calibri" w:hAnsi="Calibri" w:cs="Calibri"/>
        </w:rPr>
        <w:t xml:space="preserve">Proposals will be disqualified if received after 1.18 Summary of Milestones, Due Date. </w:t>
      </w:r>
    </w:p>
    <w:p w14:paraId="20CF0555" w14:textId="77777777" w:rsidR="00A528EC" w:rsidRDefault="009A217B">
      <w:pPr>
        <w:widowControl/>
        <w:numPr>
          <w:ilvl w:val="0"/>
          <w:numId w:val="7"/>
        </w:numPr>
        <w:rPr>
          <w:rFonts w:ascii="Calibri" w:eastAsia="Calibri" w:hAnsi="Calibri" w:cs="Calibri"/>
        </w:rPr>
      </w:pPr>
      <w:r>
        <w:rPr>
          <w:rFonts w:ascii="Calibri" w:eastAsia="Calibri" w:hAnsi="Calibri" w:cs="Calibri"/>
        </w:rPr>
        <w:t xml:space="preserve">Each item must be addressed in the Respondent’s proposal. </w:t>
      </w:r>
    </w:p>
    <w:p w14:paraId="4B9D0274" w14:textId="77777777" w:rsidR="00A528EC" w:rsidRDefault="009A217B">
      <w:pPr>
        <w:widowControl/>
        <w:numPr>
          <w:ilvl w:val="0"/>
          <w:numId w:val="7"/>
        </w:numPr>
        <w:rPr>
          <w:rFonts w:ascii="Times New Roman" w:hAnsi="Times New Roman" w:cs="Times New Roman"/>
        </w:rPr>
      </w:pPr>
      <w:r>
        <w:rPr>
          <w:rFonts w:ascii="Calibri" w:eastAsia="Calibri" w:hAnsi="Calibri" w:cs="Calibri"/>
        </w:rPr>
        <w:t>The Executive Summary must be in the form of a letter</w:t>
      </w:r>
      <w:r>
        <w:rPr>
          <w:rFonts w:ascii="Times New Roman" w:hAnsi="Times New Roman" w:cs="Times New Roman"/>
        </w:rPr>
        <w:t xml:space="preserve">. </w:t>
      </w:r>
    </w:p>
    <w:p w14:paraId="6207749D"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Each item, Executive Summary, and attachments must be separate standalone electronic files. Please do not submit your proposal as one large file. </w:t>
      </w:r>
    </w:p>
    <w:p w14:paraId="4E93B57D"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A Bidder ID is required. See 1.8 Due Date for Bid Responses. </w:t>
      </w:r>
    </w:p>
    <w:p w14:paraId="0229D90C"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Please submit all attachments in their original format. Any attempt to manipulate the format of the documents that deviates from the current format will put your proposal at risk of disqualification. </w:t>
      </w:r>
    </w:p>
    <w:p w14:paraId="79114280" w14:textId="77777777" w:rsidR="00A528EC" w:rsidRDefault="009A217B">
      <w:pPr>
        <w:widowControl/>
        <w:numPr>
          <w:ilvl w:val="0"/>
          <w:numId w:val="7"/>
        </w:numPr>
        <w:rPr>
          <w:rFonts w:ascii="Calibri" w:eastAsia="Calibri" w:hAnsi="Calibri" w:cs="Calibri"/>
        </w:rPr>
      </w:pPr>
      <w:r>
        <w:rPr>
          <w:rFonts w:ascii="Calibri" w:eastAsia="Calibri" w:hAnsi="Calibri" w:cs="Calibri"/>
        </w:rPr>
        <w:t>Confidential Information must also be clearly indicated in Attachment I, Attestation Form and a redacted file provided (See 1.12 Confidential Information).</w:t>
      </w:r>
    </w:p>
    <w:p w14:paraId="27357532" w14:textId="77777777" w:rsidR="00A528EC" w:rsidRDefault="00A528EC">
      <w:pPr>
        <w:widowControl/>
        <w:rPr>
          <w:rFonts w:ascii="Calibri" w:eastAsia="Calibri" w:hAnsi="Calibri" w:cs="Calibri"/>
        </w:rPr>
      </w:pPr>
    </w:p>
    <w:p w14:paraId="72D7B980" w14:textId="77777777" w:rsidR="00A528EC" w:rsidRDefault="009A217B">
      <w:pPr>
        <w:pStyle w:val="Heading2"/>
        <w:spacing w:before="0"/>
        <w:rPr>
          <w:rFonts w:ascii="Calibri" w:eastAsia="Calibri" w:hAnsi="Calibri" w:cs="Calibri"/>
          <w:b/>
          <w:color w:val="000000"/>
          <w:sz w:val="24"/>
          <w:szCs w:val="24"/>
        </w:rPr>
      </w:pPr>
      <w:bookmarkStart w:id="45" w:name="_heading=h.1v1yuxt" w:colFirst="0" w:colLast="0"/>
      <w:bookmarkEnd w:id="45"/>
      <w:r>
        <w:rPr>
          <w:rFonts w:ascii="Calibri" w:eastAsia="Calibri" w:hAnsi="Calibri" w:cs="Calibri"/>
          <w:color w:val="000000"/>
          <w:sz w:val="24"/>
          <w:szCs w:val="24"/>
        </w:rPr>
        <w:t>2.2</w:t>
      </w:r>
      <w:r>
        <w:rPr>
          <w:rFonts w:ascii="Calibri" w:eastAsia="Calibri" w:hAnsi="Calibri" w:cs="Calibri"/>
          <w:color w:val="000000"/>
          <w:sz w:val="24"/>
          <w:szCs w:val="24"/>
        </w:rPr>
        <w:tab/>
      </w:r>
      <w:r>
        <w:rPr>
          <w:rFonts w:ascii="Calibri" w:eastAsia="Calibri" w:hAnsi="Calibri" w:cs="Calibri"/>
          <w:b/>
          <w:color w:val="000000"/>
          <w:sz w:val="24"/>
          <w:szCs w:val="24"/>
        </w:rPr>
        <w:t>Executive Summary</w:t>
      </w:r>
    </w:p>
    <w:p w14:paraId="07F023C8" w14:textId="77777777" w:rsidR="00A528EC" w:rsidRDefault="00A528EC">
      <w:pPr>
        <w:widowControl/>
        <w:rPr>
          <w:rFonts w:ascii="Calibri" w:eastAsia="Calibri" w:hAnsi="Calibri" w:cs="Calibri"/>
        </w:rPr>
      </w:pPr>
    </w:p>
    <w:p w14:paraId="1A492C44" w14:textId="77777777" w:rsidR="00A528EC" w:rsidRDefault="009A217B">
      <w:pPr>
        <w:widowControl/>
        <w:rPr>
          <w:rFonts w:ascii="Calibri" w:eastAsia="Calibri" w:hAnsi="Calibri" w:cs="Calibri"/>
        </w:rPr>
      </w:pPr>
      <w:r>
        <w:rPr>
          <w:rFonts w:ascii="Calibri" w:eastAsia="Calibri" w:hAnsi="Calibri" w:cs="Calibri"/>
        </w:rPr>
        <w:t xml:space="preserve">The Executive Summary must address the following topics except those specifically identified as “optional.” The Executive Summary is to be attached to the Submission Form by the response due date and Eastern time. </w:t>
      </w:r>
    </w:p>
    <w:p w14:paraId="4BDB5498" w14:textId="77777777" w:rsidR="00A528EC" w:rsidRDefault="00A528EC">
      <w:pPr>
        <w:widowControl/>
        <w:rPr>
          <w:rFonts w:ascii="Calibri" w:eastAsia="Calibri" w:hAnsi="Calibri" w:cs="Calibri"/>
        </w:rPr>
      </w:pPr>
    </w:p>
    <w:p w14:paraId="099E47E5" w14:textId="77777777" w:rsidR="00A528EC" w:rsidRDefault="009A217B">
      <w:pPr>
        <w:pStyle w:val="Heading3"/>
        <w:ind w:left="1440" w:hanging="720"/>
        <w:jc w:val="left"/>
        <w:rPr>
          <w:rFonts w:ascii="Calibri" w:eastAsia="Calibri" w:hAnsi="Calibri" w:cs="Calibri"/>
          <w:b w:val="0"/>
          <w:sz w:val="24"/>
          <w:szCs w:val="24"/>
        </w:rPr>
      </w:pPr>
      <w:bookmarkStart w:id="46" w:name="_heading=h.4f1mdlm" w:colFirst="0" w:colLast="0"/>
      <w:bookmarkEnd w:id="46"/>
      <w:r>
        <w:rPr>
          <w:rFonts w:ascii="Calibri" w:eastAsia="Calibri" w:hAnsi="Calibri" w:cs="Calibri"/>
          <w:b w:val="0"/>
          <w:sz w:val="24"/>
          <w:szCs w:val="24"/>
        </w:rPr>
        <w:t>2.2.1</w:t>
      </w:r>
      <w:r>
        <w:rPr>
          <w:rFonts w:ascii="Calibri" w:eastAsia="Calibri" w:hAnsi="Calibri" w:cs="Calibri"/>
          <w:b w:val="0"/>
          <w:sz w:val="24"/>
          <w:szCs w:val="24"/>
        </w:rPr>
        <w:tab/>
      </w:r>
      <w:r>
        <w:rPr>
          <w:rFonts w:ascii="Calibri" w:eastAsia="Calibri" w:hAnsi="Calibri" w:cs="Calibri"/>
          <w:sz w:val="24"/>
          <w:szCs w:val="24"/>
        </w:rPr>
        <w:t>Summary of Ability and Desire to Supply the Required Products or Services</w:t>
      </w:r>
      <w:r>
        <w:rPr>
          <w:rFonts w:ascii="Calibri" w:eastAsia="Calibri" w:hAnsi="Calibri" w:cs="Calibri"/>
          <w:b w:val="0"/>
          <w:sz w:val="24"/>
          <w:szCs w:val="24"/>
        </w:rPr>
        <w:t xml:space="preserve">  </w:t>
      </w:r>
    </w:p>
    <w:p w14:paraId="2916C19D" w14:textId="77777777" w:rsidR="00A528EC" w:rsidRDefault="00A528EC">
      <w:pPr>
        <w:pStyle w:val="Heading3"/>
        <w:ind w:left="1440" w:hanging="720"/>
        <w:jc w:val="left"/>
        <w:rPr>
          <w:rFonts w:ascii="Calibri" w:eastAsia="Calibri" w:hAnsi="Calibri" w:cs="Calibri"/>
          <w:b w:val="0"/>
          <w:sz w:val="24"/>
          <w:szCs w:val="24"/>
        </w:rPr>
      </w:pPr>
    </w:p>
    <w:p w14:paraId="4535AC98" w14:textId="74B8511D" w:rsidR="00A528EC" w:rsidRDefault="009A217B">
      <w:pPr>
        <w:ind w:left="1440"/>
        <w:rPr>
          <w:rFonts w:ascii="Calibri" w:eastAsia="Calibri" w:hAnsi="Calibri" w:cs="Calibri"/>
        </w:rPr>
      </w:pPr>
      <w:r>
        <w:rPr>
          <w:rFonts w:ascii="Calibri" w:eastAsia="Calibri" w:hAnsi="Calibri" w:cs="Calibri"/>
        </w:rPr>
        <w:t>The Executive Summary must briefly summarize the Respondent’s ability to</w:t>
      </w:r>
      <w:ins w:id="47" w:author="Author">
        <w:r w:rsidR="00A510D9">
          <w:rPr>
            <w:rFonts w:ascii="Calibri" w:eastAsia="Calibri" w:hAnsi="Calibri" w:cs="Calibri"/>
          </w:rPr>
          <w:t xml:space="preserve"> perform </w:t>
        </w:r>
        <w:proofErr w:type="gramStart"/>
        <w:r w:rsidR="00A510D9">
          <w:rPr>
            <w:rFonts w:ascii="Calibri" w:eastAsia="Calibri" w:hAnsi="Calibri" w:cs="Calibri"/>
          </w:rPr>
          <w:t xml:space="preserve">the </w:t>
        </w:r>
      </w:ins>
      <w:r>
        <w:rPr>
          <w:rFonts w:ascii="Calibri" w:eastAsia="Calibri" w:hAnsi="Calibri" w:cs="Calibri"/>
        </w:rPr>
        <w:t xml:space="preserve"> </w:t>
      </w:r>
      <w:ins w:id="48" w:author="Author">
        <w:r w:rsidR="00A510D9" w:rsidRPr="0048311E">
          <w:rPr>
            <w:rFonts w:ascii="Garamond" w:eastAsia="Calibri" w:hAnsi="Garamond" w:cs="Times New Roman"/>
            <w:sz w:val="22"/>
            <w:szCs w:val="22"/>
            <w:lang w:val="sv-SE" w:eastAsia="en-US"/>
          </w:rPr>
          <w:t>Pre</w:t>
        </w:r>
        <w:proofErr w:type="gramEnd"/>
        <w:r w:rsidR="00A510D9" w:rsidRPr="0048311E">
          <w:rPr>
            <w:rFonts w:ascii="Garamond" w:eastAsia="Calibri" w:hAnsi="Garamond" w:cs="Times New Roman"/>
            <w:sz w:val="22"/>
            <w:szCs w:val="22"/>
            <w:lang w:val="sv-SE" w:eastAsia="en-US"/>
          </w:rPr>
          <w:t>-ETS required activities</w:t>
        </w:r>
        <w:r w:rsidR="00A510D9">
          <w:rPr>
            <w:rFonts w:ascii="Calibri" w:eastAsia="Calibri" w:hAnsi="Calibri" w:cs="Calibri"/>
          </w:rPr>
          <w:t xml:space="preserve"> </w:t>
        </w:r>
      </w:ins>
      <w:del w:id="49" w:author="Author">
        <w:r w:rsidDel="00A510D9">
          <w:rPr>
            <w:rFonts w:ascii="Calibri" w:eastAsia="Calibri" w:hAnsi="Calibri" w:cs="Calibri"/>
          </w:rPr>
          <w:delText>operate as a CCBHC</w:delText>
        </w:r>
      </w:del>
      <w:r>
        <w:rPr>
          <w:rFonts w:ascii="Calibri" w:eastAsia="Calibri" w:hAnsi="Calibri" w:cs="Calibri"/>
        </w:rPr>
        <w:t xml:space="preserve"> and in alignment with the State’s expectations outlined in the RFS by the start of the Demonstration. </w:t>
      </w:r>
    </w:p>
    <w:p w14:paraId="74869460" w14:textId="77777777"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b/>
      </w:r>
    </w:p>
    <w:p w14:paraId="5C6E9378" w14:textId="77777777" w:rsidR="00A528EC" w:rsidRDefault="009A217B">
      <w:pPr>
        <w:pStyle w:val="Heading3"/>
        <w:ind w:left="720"/>
        <w:jc w:val="left"/>
        <w:rPr>
          <w:rFonts w:ascii="Calibri" w:eastAsia="Calibri" w:hAnsi="Calibri" w:cs="Calibri"/>
          <w:b w:val="0"/>
          <w:sz w:val="24"/>
          <w:szCs w:val="24"/>
        </w:rPr>
      </w:pPr>
      <w:bookmarkStart w:id="50" w:name="_heading=h.2u6wntf" w:colFirst="0" w:colLast="0"/>
      <w:bookmarkEnd w:id="50"/>
      <w:r>
        <w:rPr>
          <w:rFonts w:ascii="Calibri" w:eastAsia="Calibri" w:hAnsi="Calibri" w:cs="Calibri"/>
          <w:b w:val="0"/>
          <w:sz w:val="24"/>
          <w:szCs w:val="24"/>
        </w:rPr>
        <w:t>2.2.2</w:t>
      </w:r>
      <w:r>
        <w:rPr>
          <w:rFonts w:ascii="Calibri" w:eastAsia="Calibri" w:hAnsi="Calibri" w:cs="Calibri"/>
          <w:b w:val="0"/>
          <w:sz w:val="24"/>
          <w:szCs w:val="24"/>
        </w:rPr>
        <w:tab/>
      </w:r>
      <w:r>
        <w:rPr>
          <w:rFonts w:ascii="Calibri" w:eastAsia="Calibri" w:hAnsi="Calibri" w:cs="Calibri"/>
          <w:sz w:val="24"/>
          <w:szCs w:val="24"/>
        </w:rPr>
        <w:t>Signature of Authorized Representative</w:t>
      </w:r>
    </w:p>
    <w:p w14:paraId="187F57B8" w14:textId="77777777" w:rsidR="00A528EC" w:rsidRDefault="00A528EC">
      <w:pPr>
        <w:widowControl/>
        <w:pBdr>
          <w:top w:val="nil"/>
          <w:left w:val="nil"/>
          <w:bottom w:val="nil"/>
          <w:right w:val="nil"/>
          <w:between w:val="nil"/>
        </w:pBdr>
        <w:ind w:left="1440" w:hanging="720"/>
        <w:rPr>
          <w:rFonts w:ascii="Calibri" w:eastAsia="Calibri" w:hAnsi="Calibri" w:cs="Calibri"/>
          <w:color w:val="000000"/>
        </w:rPr>
      </w:pPr>
    </w:p>
    <w:p w14:paraId="793E4837" w14:textId="77777777" w:rsidR="00A528EC" w:rsidRDefault="009A217B">
      <w:pPr>
        <w:widowControl/>
        <w:pBdr>
          <w:top w:val="nil"/>
          <w:left w:val="nil"/>
          <w:bottom w:val="nil"/>
          <w:right w:val="nil"/>
          <w:between w:val="nil"/>
        </w:pBdr>
        <w:ind w:left="1440"/>
        <w:rPr>
          <w:rFonts w:ascii="Calibri" w:eastAsia="Calibri" w:hAnsi="Calibri" w:cs="Calibri"/>
          <w:b/>
          <w:color w:val="000000"/>
        </w:rPr>
      </w:pPr>
      <w:r>
        <w:rPr>
          <w:rFonts w:ascii="Calibri" w:eastAsia="Calibri" w:hAnsi="Calibri" w:cs="Calibri"/>
          <w:color w:val="000000"/>
        </w:rPr>
        <w:t>A person authorized to commit the Respondent to its representations and who can certify that the information offered in the proposal meets all general conditions including the information requested in Section 2.3.</w:t>
      </w:r>
      <w:r>
        <w:rPr>
          <w:rFonts w:ascii="Calibri" w:eastAsia="Calibri" w:hAnsi="Calibri" w:cs="Calibri"/>
        </w:rPr>
        <w:t>7</w:t>
      </w:r>
      <w:r>
        <w:rPr>
          <w:rFonts w:ascii="Calibri" w:eastAsia="Calibri" w:hAnsi="Calibri" w:cs="Calibri"/>
          <w:color w:val="000000"/>
        </w:rPr>
        <w:t xml:space="preserve">, must sign the Executive Summary. </w:t>
      </w:r>
      <w:r>
        <w:rPr>
          <w:rFonts w:ascii="Calibri" w:eastAsia="Calibri" w:hAnsi="Calibri" w:cs="Calibri"/>
          <w:b/>
          <w:color w:val="000000"/>
        </w:rPr>
        <w:t>In the Executive Summary, please indicate the principal contact for the proposal along with an address, telephone, and e-mail address, if that contact is different than the individual authorized for signature.</w:t>
      </w:r>
    </w:p>
    <w:p w14:paraId="54738AF4" w14:textId="77777777" w:rsidR="00A528EC" w:rsidRDefault="00A528EC">
      <w:pPr>
        <w:widowControl/>
        <w:pBdr>
          <w:top w:val="nil"/>
          <w:left w:val="nil"/>
          <w:bottom w:val="nil"/>
          <w:right w:val="nil"/>
          <w:between w:val="nil"/>
        </w:pBdr>
        <w:ind w:left="1440" w:hanging="720"/>
        <w:rPr>
          <w:rFonts w:ascii="Calibri" w:eastAsia="Calibri" w:hAnsi="Calibri" w:cs="Calibri"/>
          <w:color w:val="000000"/>
        </w:rPr>
      </w:pPr>
    </w:p>
    <w:p w14:paraId="720E7114" w14:textId="77777777" w:rsidR="00A528EC" w:rsidRDefault="009A217B">
      <w:pPr>
        <w:pStyle w:val="Heading3"/>
        <w:ind w:left="720"/>
        <w:jc w:val="left"/>
        <w:rPr>
          <w:rFonts w:ascii="Calibri" w:eastAsia="Calibri" w:hAnsi="Calibri" w:cs="Calibri"/>
          <w:b w:val="0"/>
          <w:sz w:val="24"/>
          <w:szCs w:val="24"/>
        </w:rPr>
      </w:pPr>
      <w:bookmarkStart w:id="51" w:name="_heading=h.19c6y18" w:colFirst="0" w:colLast="0"/>
      <w:bookmarkEnd w:id="51"/>
      <w:r>
        <w:rPr>
          <w:rFonts w:ascii="Calibri" w:eastAsia="Calibri" w:hAnsi="Calibri" w:cs="Calibri"/>
          <w:b w:val="0"/>
          <w:sz w:val="24"/>
          <w:szCs w:val="24"/>
        </w:rPr>
        <w:lastRenderedPageBreak/>
        <w:t>2.2.3</w:t>
      </w:r>
      <w:r>
        <w:rPr>
          <w:rFonts w:ascii="Calibri" w:eastAsia="Calibri" w:hAnsi="Calibri" w:cs="Calibri"/>
          <w:b w:val="0"/>
          <w:sz w:val="24"/>
          <w:szCs w:val="24"/>
        </w:rPr>
        <w:tab/>
      </w:r>
      <w:r>
        <w:rPr>
          <w:rFonts w:ascii="Calibri" w:eastAsia="Calibri" w:hAnsi="Calibri" w:cs="Calibri"/>
          <w:sz w:val="24"/>
          <w:szCs w:val="24"/>
        </w:rPr>
        <w:t>Respondent Notification</w:t>
      </w:r>
      <w:r>
        <w:rPr>
          <w:rFonts w:ascii="Calibri" w:eastAsia="Calibri" w:hAnsi="Calibri" w:cs="Calibri"/>
          <w:b w:val="0"/>
          <w:sz w:val="24"/>
          <w:szCs w:val="24"/>
        </w:rPr>
        <w:t xml:space="preserve"> </w:t>
      </w:r>
    </w:p>
    <w:p w14:paraId="46ABBD8F" w14:textId="77777777" w:rsidR="00A528EC" w:rsidRDefault="00A528EC">
      <w:pPr>
        <w:keepNext/>
        <w:keepLines/>
        <w:widowControl/>
        <w:ind w:left="720"/>
        <w:rPr>
          <w:rFonts w:ascii="Calibri" w:eastAsia="Calibri" w:hAnsi="Calibri" w:cs="Calibri"/>
        </w:rPr>
      </w:pPr>
    </w:p>
    <w:p w14:paraId="42743665" w14:textId="77777777" w:rsidR="00A528EC" w:rsidRDefault="009A217B">
      <w:pPr>
        <w:keepNext/>
        <w:keepLines/>
        <w:widowControl/>
        <w:ind w:left="1440"/>
        <w:rPr>
          <w:rFonts w:ascii="Calibri" w:eastAsia="Calibri" w:hAnsi="Calibri" w:cs="Calibri"/>
        </w:rPr>
      </w:pPr>
      <w:r>
        <w:rPr>
          <w:rFonts w:ascii="Calibri" w:eastAsia="Calibri" w:hAnsi="Calibri" w:cs="Calibri"/>
        </w:rPr>
        <w:t xml:space="preserve">Unless otherwise indicated in the Executive Summary, Respondents will be notified via e-mail. </w:t>
      </w:r>
    </w:p>
    <w:p w14:paraId="06BBA33E" w14:textId="77777777" w:rsidR="00A528EC" w:rsidRDefault="00A528EC">
      <w:pPr>
        <w:widowControl/>
        <w:ind w:left="1440"/>
        <w:rPr>
          <w:rFonts w:ascii="Calibri" w:eastAsia="Calibri" w:hAnsi="Calibri" w:cs="Calibri"/>
        </w:rPr>
      </w:pPr>
    </w:p>
    <w:p w14:paraId="0F82516C" w14:textId="77777777" w:rsidR="00A528EC" w:rsidRDefault="009A217B">
      <w:pPr>
        <w:widowControl/>
        <w:ind w:left="1440"/>
        <w:rPr>
          <w:rFonts w:ascii="Calibri" w:eastAsia="Calibri" w:hAnsi="Calibri" w:cs="Calibri"/>
        </w:rPr>
      </w:pPr>
      <w:r>
        <w:rPr>
          <w:rFonts w:ascii="Calibri" w:eastAsia="Calibri" w:hAnsi="Calibri" w:cs="Calibri"/>
        </w:rPr>
        <w:t xml:space="preserve">It is the Respondent’s obligation to notify the Procurement Division of any changes in any address that may have occurred since the origination of this RFS.  The Procurement Division will not be held responsible for incorrect vendor, </w:t>
      </w:r>
      <w:proofErr w:type="gramStart"/>
      <w:r>
        <w:rPr>
          <w:rFonts w:ascii="Calibri" w:eastAsia="Calibri" w:hAnsi="Calibri" w:cs="Calibri"/>
        </w:rPr>
        <w:t>contractor</w:t>
      </w:r>
      <w:proofErr w:type="gramEnd"/>
      <w:r>
        <w:rPr>
          <w:rFonts w:ascii="Calibri" w:eastAsia="Calibri" w:hAnsi="Calibri" w:cs="Calibri"/>
        </w:rPr>
        <w:t xml:space="preserve"> or respondent addresses.</w:t>
      </w:r>
    </w:p>
    <w:p w14:paraId="464FCBC1" w14:textId="77777777" w:rsidR="00A528EC" w:rsidRDefault="00A528EC">
      <w:pPr>
        <w:widowControl/>
        <w:ind w:left="1440"/>
        <w:rPr>
          <w:rFonts w:ascii="Calibri" w:eastAsia="Calibri" w:hAnsi="Calibri" w:cs="Calibri"/>
        </w:rPr>
      </w:pPr>
    </w:p>
    <w:p w14:paraId="16D479B6" w14:textId="77777777" w:rsidR="00A528EC" w:rsidRDefault="009A217B">
      <w:pPr>
        <w:pStyle w:val="Heading3"/>
        <w:ind w:left="720"/>
        <w:jc w:val="left"/>
        <w:rPr>
          <w:rFonts w:ascii="Calibri" w:eastAsia="Calibri" w:hAnsi="Calibri" w:cs="Calibri"/>
          <w:b w:val="0"/>
          <w:sz w:val="24"/>
          <w:szCs w:val="24"/>
        </w:rPr>
      </w:pPr>
      <w:bookmarkStart w:id="52" w:name="_heading=h.3tbugp1" w:colFirst="0" w:colLast="0"/>
      <w:bookmarkEnd w:id="52"/>
      <w:r>
        <w:rPr>
          <w:rFonts w:ascii="Calibri" w:eastAsia="Calibri" w:hAnsi="Calibri" w:cs="Calibri"/>
          <w:b w:val="0"/>
          <w:sz w:val="24"/>
          <w:szCs w:val="24"/>
        </w:rPr>
        <w:t>2.2.4</w:t>
      </w:r>
      <w:r>
        <w:rPr>
          <w:rFonts w:ascii="Calibri" w:eastAsia="Calibri" w:hAnsi="Calibri" w:cs="Calibri"/>
          <w:b w:val="0"/>
          <w:sz w:val="24"/>
          <w:szCs w:val="24"/>
        </w:rPr>
        <w:tab/>
      </w:r>
      <w:r>
        <w:rPr>
          <w:rFonts w:ascii="Calibri" w:eastAsia="Calibri" w:hAnsi="Calibri" w:cs="Calibri"/>
          <w:sz w:val="24"/>
          <w:szCs w:val="24"/>
        </w:rPr>
        <w:t>Secretary of State</w:t>
      </w:r>
      <w:r>
        <w:rPr>
          <w:rFonts w:ascii="Calibri" w:eastAsia="Calibri" w:hAnsi="Calibri" w:cs="Calibri"/>
          <w:b w:val="0"/>
          <w:sz w:val="24"/>
          <w:szCs w:val="24"/>
        </w:rPr>
        <w:t xml:space="preserve"> </w:t>
      </w:r>
    </w:p>
    <w:p w14:paraId="69B5DA39" w14:textId="77777777" w:rsidR="00A528EC" w:rsidRDefault="009A217B">
      <w:pPr>
        <w:ind w:left="1440"/>
        <w:rPr>
          <w:rFonts w:ascii="Calibri" w:eastAsia="Calibri" w:hAnsi="Calibri" w:cs="Calibri"/>
        </w:rPr>
      </w:pPr>
      <w:bookmarkStart w:id="53" w:name="_heading=h.28h4qwu" w:colFirst="0" w:colLast="0"/>
      <w:bookmarkEnd w:id="53"/>
      <w:r>
        <w:rPr>
          <w:rFonts w:ascii="Calibri" w:eastAsia="Calibri" w:hAnsi="Calibri" w:cs="Calibri"/>
        </w:rPr>
        <w:t xml:space="preserve">The Respondent shall indicate their status with respect to the Office of the Indiana Secretary of State. </w:t>
      </w:r>
    </w:p>
    <w:p w14:paraId="5C8C6B09" w14:textId="77777777" w:rsidR="00A528EC" w:rsidRDefault="00A528EC">
      <w:pPr>
        <w:widowControl/>
        <w:ind w:left="1800"/>
        <w:rPr>
          <w:rFonts w:ascii="Calibri" w:eastAsia="Calibri" w:hAnsi="Calibri" w:cs="Calibri"/>
        </w:rPr>
      </w:pPr>
    </w:p>
    <w:p w14:paraId="23DD44F5" w14:textId="77777777" w:rsidR="00A528EC" w:rsidRDefault="009A217B">
      <w:pPr>
        <w:pStyle w:val="Heading3"/>
        <w:ind w:left="720"/>
        <w:jc w:val="left"/>
        <w:rPr>
          <w:rFonts w:ascii="Calibri" w:eastAsia="Calibri" w:hAnsi="Calibri" w:cs="Calibri"/>
          <w:b w:val="0"/>
          <w:sz w:val="24"/>
          <w:szCs w:val="24"/>
        </w:rPr>
      </w:pPr>
      <w:bookmarkStart w:id="54" w:name="_heading=h.nmf14n" w:colFirst="0" w:colLast="0"/>
      <w:bookmarkEnd w:id="54"/>
      <w:r>
        <w:rPr>
          <w:rFonts w:ascii="Calibri" w:eastAsia="Calibri" w:hAnsi="Calibri" w:cs="Calibri"/>
          <w:b w:val="0"/>
          <w:sz w:val="24"/>
          <w:szCs w:val="24"/>
        </w:rPr>
        <w:t>2.2.5</w:t>
      </w:r>
      <w:r>
        <w:rPr>
          <w:rFonts w:ascii="Calibri" w:eastAsia="Calibri" w:hAnsi="Calibri" w:cs="Calibri"/>
          <w:b w:val="0"/>
          <w:sz w:val="24"/>
          <w:szCs w:val="24"/>
        </w:rPr>
        <w:tab/>
      </w:r>
      <w:r>
        <w:rPr>
          <w:rFonts w:ascii="Calibri" w:eastAsia="Calibri" w:hAnsi="Calibri" w:cs="Calibri"/>
          <w:sz w:val="24"/>
          <w:szCs w:val="24"/>
        </w:rPr>
        <w:t>Mandatory Requirements</w:t>
      </w:r>
      <w:r>
        <w:rPr>
          <w:rFonts w:ascii="Calibri" w:eastAsia="Calibri" w:hAnsi="Calibri" w:cs="Calibri"/>
          <w:b w:val="0"/>
          <w:sz w:val="24"/>
          <w:szCs w:val="24"/>
        </w:rPr>
        <w:tab/>
      </w:r>
    </w:p>
    <w:p w14:paraId="5FAE273C" w14:textId="77777777" w:rsidR="00A528EC" w:rsidRDefault="009A217B">
      <w:pPr>
        <w:pBdr>
          <w:top w:val="nil"/>
          <w:left w:val="nil"/>
          <w:bottom w:val="nil"/>
          <w:right w:val="nil"/>
          <w:between w:val="nil"/>
        </w:pBdr>
        <w:ind w:left="1440"/>
      </w:pPr>
      <w:bookmarkStart w:id="55" w:name="_heading=h.jy6ahdfqfdn3" w:colFirst="0" w:colLast="0"/>
      <w:bookmarkEnd w:id="55"/>
      <w:r>
        <w:rPr>
          <w:rFonts w:ascii="Calibri" w:eastAsia="Calibri" w:hAnsi="Calibri" w:cs="Calibri"/>
        </w:rPr>
        <w:t>The Respondent shall confirm that it meets the Mandatory Requirements set forth in Section 3.2 below.</w:t>
      </w:r>
    </w:p>
    <w:p w14:paraId="3382A365" w14:textId="77777777" w:rsidR="00A528EC" w:rsidRDefault="00A528EC">
      <w:pPr>
        <w:pStyle w:val="Heading3"/>
        <w:ind w:left="720"/>
        <w:jc w:val="left"/>
        <w:rPr>
          <w:rFonts w:ascii="Calibri" w:eastAsia="Calibri" w:hAnsi="Calibri" w:cs="Calibri"/>
          <w:sz w:val="24"/>
          <w:szCs w:val="24"/>
        </w:rPr>
      </w:pPr>
      <w:bookmarkStart w:id="56" w:name="_heading=h.8uo655ilqste" w:colFirst="0" w:colLast="0"/>
      <w:bookmarkEnd w:id="56"/>
    </w:p>
    <w:p w14:paraId="57EDE87F" w14:textId="77777777" w:rsidR="00A528EC" w:rsidRDefault="009A217B">
      <w:pPr>
        <w:pStyle w:val="Heading3"/>
        <w:ind w:left="720"/>
        <w:jc w:val="left"/>
        <w:rPr>
          <w:rFonts w:ascii="Calibri" w:eastAsia="Calibri" w:hAnsi="Calibri" w:cs="Calibri"/>
          <w:b w:val="0"/>
          <w:sz w:val="24"/>
          <w:szCs w:val="24"/>
        </w:rPr>
      </w:pPr>
      <w:bookmarkStart w:id="57" w:name="_heading=h.tqffhvhhcfm2" w:colFirst="0" w:colLast="0"/>
      <w:bookmarkEnd w:id="57"/>
      <w:r>
        <w:rPr>
          <w:rFonts w:ascii="Calibri" w:eastAsia="Calibri" w:hAnsi="Calibri" w:cs="Calibri"/>
          <w:b w:val="0"/>
          <w:sz w:val="24"/>
          <w:szCs w:val="24"/>
        </w:rPr>
        <w:t>2.2.6</w:t>
      </w:r>
      <w:r>
        <w:rPr>
          <w:rFonts w:ascii="Calibri" w:eastAsia="Calibri" w:hAnsi="Calibri" w:cs="Calibri"/>
          <w:sz w:val="24"/>
          <w:szCs w:val="24"/>
        </w:rPr>
        <w:tab/>
        <w:t>Other Information</w:t>
      </w:r>
    </w:p>
    <w:p w14:paraId="07918267" w14:textId="77777777" w:rsidR="00A528EC" w:rsidRDefault="009A217B">
      <w:pPr>
        <w:widowControl/>
        <w:ind w:left="1440"/>
        <w:rPr>
          <w:rFonts w:ascii="Calibri" w:eastAsia="Calibri" w:hAnsi="Calibri" w:cs="Calibri"/>
        </w:rPr>
      </w:pPr>
      <w:r>
        <w:rPr>
          <w:rFonts w:ascii="Calibri" w:eastAsia="Calibri" w:hAnsi="Calibri" w:cs="Calibri"/>
        </w:rPr>
        <w:t>This item is optional. Any other information the Respondent may wish to briefly summarize will be acceptable. (Maximum 1000 words for Optional item 2.2.6)</w:t>
      </w:r>
    </w:p>
    <w:p w14:paraId="5C71F136" w14:textId="77777777" w:rsidR="00A528EC" w:rsidRDefault="00A528EC">
      <w:pPr>
        <w:widowControl/>
        <w:rPr>
          <w:rFonts w:ascii="Calibri" w:eastAsia="Calibri" w:hAnsi="Calibri" w:cs="Calibri"/>
        </w:rPr>
      </w:pPr>
    </w:p>
    <w:p w14:paraId="3CCFF47B" w14:textId="77777777" w:rsidR="00A528EC" w:rsidRDefault="009A217B">
      <w:pPr>
        <w:pStyle w:val="Heading2"/>
        <w:spacing w:before="0"/>
        <w:rPr>
          <w:rFonts w:ascii="Calibri" w:eastAsia="Calibri" w:hAnsi="Calibri" w:cs="Calibri"/>
          <w:color w:val="000000"/>
          <w:sz w:val="24"/>
          <w:szCs w:val="24"/>
        </w:rPr>
      </w:pPr>
      <w:bookmarkStart w:id="58" w:name="_heading=h.37m2jsg" w:colFirst="0" w:colLast="0"/>
      <w:bookmarkEnd w:id="58"/>
      <w:r>
        <w:rPr>
          <w:rFonts w:ascii="Calibri" w:eastAsia="Calibri" w:hAnsi="Calibri" w:cs="Calibri"/>
          <w:color w:val="000000"/>
          <w:sz w:val="24"/>
          <w:szCs w:val="24"/>
        </w:rPr>
        <w:t>2.3</w:t>
      </w:r>
      <w:r>
        <w:rPr>
          <w:rFonts w:ascii="Calibri" w:eastAsia="Calibri" w:hAnsi="Calibri" w:cs="Calibri"/>
          <w:color w:val="000000"/>
          <w:sz w:val="24"/>
          <w:szCs w:val="24"/>
        </w:rPr>
        <w:tab/>
      </w:r>
      <w:r>
        <w:rPr>
          <w:rFonts w:ascii="Calibri" w:eastAsia="Calibri" w:hAnsi="Calibri" w:cs="Calibri"/>
          <w:b/>
          <w:color w:val="000000"/>
          <w:sz w:val="24"/>
          <w:szCs w:val="24"/>
        </w:rPr>
        <w:t>Business Proposal</w:t>
      </w:r>
    </w:p>
    <w:p w14:paraId="62199465" w14:textId="77777777" w:rsidR="00A528EC" w:rsidRDefault="00A528EC">
      <w:pPr>
        <w:widowControl/>
        <w:rPr>
          <w:rFonts w:ascii="Calibri" w:eastAsia="Calibri" w:hAnsi="Calibri" w:cs="Calibri"/>
        </w:rPr>
      </w:pPr>
    </w:p>
    <w:p w14:paraId="5D8DA5D2" w14:textId="687FD7E4" w:rsidR="00A528EC" w:rsidRDefault="009A217B">
      <w:pPr>
        <w:widowControl/>
        <w:rPr>
          <w:rFonts w:ascii="Calibri" w:eastAsia="Calibri" w:hAnsi="Calibri" w:cs="Calibri"/>
        </w:rPr>
      </w:pPr>
      <w:bookmarkStart w:id="59" w:name="_heading=h.1mrcu09" w:colFirst="0" w:colLast="0"/>
      <w:bookmarkEnd w:id="59"/>
      <w:r>
        <w:rPr>
          <w:rFonts w:ascii="Calibri" w:eastAsia="Calibri" w:hAnsi="Calibri" w:cs="Calibri"/>
        </w:rPr>
        <w:t xml:space="preserve">The Business Proposal must address the following topics except those specifically identified as “optional.” </w:t>
      </w:r>
      <w:r>
        <w:rPr>
          <w:rFonts w:ascii="Calibri" w:eastAsia="Calibri" w:hAnsi="Calibri" w:cs="Calibri"/>
          <w:b/>
        </w:rPr>
        <w:t xml:space="preserve">The Business Proposal Template is Attachment </w:t>
      </w:r>
      <w:r w:rsidR="00141DD1">
        <w:rPr>
          <w:rFonts w:ascii="Calibri" w:eastAsia="Calibri" w:hAnsi="Calibri" w:cs="Calibri"/>
          <w:b/>
        </w:rPr>
        <w:t>D</w:t>
      </w:r>
      <w:r>
        <w:rPr>
          <w:rFonts w:ascii="Calibri" w:eastAsia="Calibri" w:hAnsi="Calibri" w:cs="Calibri"/>
          <w:b/>
        </w:rPr>
        <w:t xml:space="preserve">. </w:t>
      </w:r>
      <w:r>
        <w:rPr>
          <w:rFonts w:ascii="Calibri" w:eastAsia="Calibri" w:hAnsi="Calibri" w:cs="Calibri"/>
        </w:rPr>
        <w:t>Please provide your responses in this attachment.</w:t>
      </w:r>
    </w:p>
    <w:p w14:paraId="0DA123B1" w14:textId="77777777" w:rsidR="00A528EC" w:rsidRDefault="00A528EC">
      <w:pPr>
        <w:widowControl/>
        <w:rPr>
          <w:rFonts w:ascii="Calibri" w:eastAsia="Calibri" w:hAnsi="Calibri" w:cs="Calibri"/>
        </w:rPr>
      </w:pPr>
    </w:p>
    <w:p w14:paraId="6A520F22" w14:textId="77777777" w:rsidR="00A528EC" w:rsidRDefault="009A217B">
      <w:pPr>
        <w:widowControl/>
        <w:rPr>
          <w:rFonts w:ascii="Calibri" w:eastAsia="Calibri" w:hAnsi="Calibri" w:cs="Calibri"/>
        </w:rPr>
      </w:pPr>
      <w:r>
        <w:rPr>
          <w:rFonts w:ascii="Calibri" w:eastAsia="Calibri" w:hAnsi="Calibri" w:cs="Calibri"/>
        </w:rPr>
        <w:t xml:space="preserve">Any attempt to manipulate the format of the document that deviates from the current format will put your proposal at risk for disqualification. </w:t>
      </w:r>
    </w:p>
    <w:p w14:paraId="6FC142EE" w14:textId="77777777" w:rsidR="00090578" w:rsidRDefault="00090578">
      <w:pPr>
        <w:widowControl/>
        <w:rPr>
          <w:rFonts w:ascii="Calibri" w:eastAsia="Calibri" w:hAnsi="Calibri" w:cs="Calibri"/>
        </w:rPr>
      </w:pPr>
    </w:p>
    <w:p w14:paraId="7C59AC51" w14:textId="77777777" w:rsidR="00090578" w:rsidRDefault="00090578">
      <w:pPr>
        <w:widowControl/>
        <w:rPr>
          <w:rFonts w:ascii="Calibri" w:eastAsia="Calibri" w:hAnsi="Calibri" w:cs="Calibri"/>
        </w:rPr>
      </w:pPr>
    </w:p>
    <w:p w14:paraId="5C12FA3E" w14:textId="77777777" w:rsidR="00090578" w:rsidRPr="00A2550B" w:rsidRDefault="00090578" w:rsidP="00090578">
      <w:pPr>
        <w:widowControl/>
        <w:numPr>
          <w:ilvl w:val="2"/>
          <w:numId w:val="15"/>
        </w:numPr>
        <w:jc w:val="both"/>
        <w:rPr>
          <w:rFonts w:asciiTheme="minorHAnsi" w:hAnsiTheme="minorHAnsi" w:cstheme="minorHAnsi"/>
        </w:rPr>
      </w:pPr>
      <w:r w:rsidRPr="00A2550B">
        <w:rPr>
          <w:rFonts w:asciiTheme="minorHAnsi" w:hAnsiTheme="minorHAnsi" w:cstheme="minorHAnsi"/>
          <w:b/>
        </w:rPr>
        <w:t xml:space="preserve">General </w:t>
      </w:r>
      <w:r w:rsidRPr="00A2550B">
        <w:rPr>
          <w:rFonts w:asciiTheme="minorHAnsi" w:hAnsiTheme="minorHAnsi" w:cstheme="minorHAnsi"/>
          <w:b/>
          <w:color w:val="FF0000"/>
        </w:rPr>
        <w:t>(optional)</w:t>
      </w:r>
      <w:r w:rsidRPr="00A2550B">
        <w:rPr>
          <w:rFonts w:asciiTheme="minorHAnsi" w:hAnsiTheme="minorHAnsi" w:cstheme="minorHAnsi"/>
          <w:b/>
        </w:rPr>
        <w:t xml:space="preserve"> -</w:t>
      </w:r>
      <w:r w:rsidRPr="00A2550B">
        <w:rPr>
          <w:rFonts w:asciiTheme="minorHAnsi" w:hAnsiTheme="minorHAnsi" w:cstheme="minorHAnsi"/>
        </w:rPr>
        <w:t xml:space="preserve"> Please introduce or summarize any information the Respondent deems relevant or important to the State’s successful acquisition of the products and/or services requested in this RF</w:t>
      </w:r>
      <w:r>
        <w:rPr>
          <w:rFonts w:asciiTheme="minorHAnsi" w:hAnsiTheme="minorHAnsi" w:cstheme="minorHAnsi"/>
        </w:rPr>
        <w:t>S</w:t>
      </w:r>
      <w:r w:rsidRPr="00A2550B">
        <w:rPr>
          <w:rFonts w:asciiTheme="minorHAnsi" w:hAnsiTheme="minorHAnsi" w:cstheme="minorHAnsi"/>
        </w:rPr>
        <w:t xml:space="preserve">. </w:t>
      </w:r>
    </w:p>
    <w:p w14:paraId="61162728" w14:textId="77777777" w:rsidR="00090578" w:rsidRDefault="00090578">
      <w:pPr>
        <w:widowControl/>
        <w:rPr>
          <w:rFonts w:ascii="Calibri" w:eastAsia="Calibri" w:hAnsi="Calibri" w:cs="Calibri"/>
        </w:rPr>
      </w:pPr>
    </w:p>
    <w:p w14:paraId="184804BE" w14:textId="2B2FF953" w:rsidR="00A528EC" w:rsidRDefault="009A217B">
      <w:pPr>
        <w:pStyle w:val="Heading3"/>
        <w:ind w:left="720"/>
        <w:jc w:val="left"/>
        <w:rPr>
          <w:rFonts w:ascii="Calibri" w:eastAsia="Calibri" w:hAnsi="Calibri" w:cs="Calibri"/>
          <w:b w:val="0"/>
          <w:sz w:val="24"/>
          <w:szCs w:val="24"/>
        </w:rPr>
      </w:pPr>
      <w:bookmarkStart w:id="60" w:name="_heading=h.46r0co2" w:colFirst="0" w:colLast="0"/>
      <w:bookmarkEnd w:id="60"/>
      <w:r>
        <w:rPr>
          <w:rFonts w:ascii="Calibri" w:eastAsia="Calibri" w:hAnsi="Calibri" w:cs="Calibri"/>
          <w:b w:val="0"/>
          <w:sz w:val="24"/>
          <w:szCs w:val="24"/>
        </w:rPr>
        <w:t>2.3.</w:t>
      </w:r>
      <w:r w:rsidR="00090578">
        <w:rPr>
          <w:rFonts w:ascii="Calibri" w:eastAsia="Calibri" w:hAnsi="Calibri" w:cs="Calibri"/>
          <w:b w:val="0"/>
          <w:sz w:val="24"/>
          <w:szCs w:val="24"/>
        </w:rPr>
        <w:t>2</w:t>
      </w:r>
      <w:r>
        <w:rPr>
          <w:rFonts w:ascii="Calibri" w:eastAsia="Calibri" w:hAnsi="Calibri" w:cs="Calibri"/>
          <w:b w:val="0"/>
          <w:sz w:val="24"/>
          <w:szCs w:val="24"/>
        </w:rPr>
        <w:tab/>
      </w:r>
      <w:r>
        <w:rPr>
          <w:rFonts w:ascii="Calibri" w:eastAsia="Calibri" w:hAnsi="Calibri" w:cs="Calibri"/>
          <w:sz w:val="24"/>
          <w:szCs w:val="24"/>
        </w:rPr>
        <w:t>Respondent’s Company Structure</w:t>
      </w:r>
    </w:p>
    <w:p w14:paraId="50895670" w14:textId="77777777" w:rsidR="00A528EC" w:rsidRDefault="00A528EC">
      <w:pPr>
        <w:widowControl/>
        <w:rPr>
          <w:rFonts w:ascii="Calibri" w:eastAsia="Calibri" w:hAnsi="Calibri" w:cs="Calibri"/>
        </w:rPr>
      </w:pPr>
    </w:p>
    <w:p w14:paraId="6BC4A361" w14:textId="77777777" w:rsidR="00A528EC" w:rsidRDefault="009A217B">
      <w:pPr>
        <w:widowControl/>
        <w:ind w:left="1440"/>
        <w:rPr>
          <w:rFonts w:ascii="Calibri" w:eastAsia="Calibri" w:hAnsi="Calibri" w:cs="Calibri"/>
        </w:rPr>
      </w:pPr>
      <w:r>
        <w:rPr>
          <w:rFonts w:ascii="Calibri" w:eastAsia="Calibri" w:hAnsi="Calibri" w:cs="Calibri"/>
        </w:rPr>
        <w:t>Please include in this section the legal form of the Respondent’s business organization, the state in which it is formed (accompanied by a certificate of authority), the types of business ventures in which the organization is involved, and a chart of the organization.</w:t>
      </w:r>
    </w:p>
    <w:p w14:paraId="38C1F859" w14:textId="77777777" w:rsidR="00A528EC" w:rsidRDefault="00A528EC">
      <w:pPr>
        <w:widowControl/>
        <w:rPr>
          <w:rFonts w:ascii="Calibri" w:eastAsia="Calibri" w:hAnsi="Calibri" w:cs="Calibri"/>
        </w:rPr>
      </w:pPr>
    </w:p>
    <w:p w14:paraId="0987F994" w14:textId="6A7CB6AC" w:rsidR="00A528EC" w:rsidRDefault="009A217B">
      <w:pPr>
        <w:pStyle w:val="Heading3"/>
        <w:ind w:left="720"/>
        <w:jc w:val="left"/>
        <w:rPr>
          <w:rFonts w:ascii="Calibri" w:eastAsia="Calibri" w:hAnsi="Calibri" w:cs="Calibri"/>
          <w:b w:val="0"/>
          <w:sz w:val="22"/>
          <w:szCs w:val="22"/>
        </w:rPr>
      </w:pPr>
      <w:bookmarkStart w:id="61" w:name="_heading=h.111kx3o" w:colFirst="0" w:colLast="0"/>
      <w:bookmarkEnd w:id="61"/>
      <w:r>
        <w:rPr>
          <w:rFonts w:ascii="Calibri" w:eastAsia="Calibri" w:hAnsi="Calibri" w:cs="Calibri"/>
          <w:b w:val="0"/>
          <w:sz w:val="24"/>
          <w:szCs w:val="24"/>
        </w:rPr>
        <w:lastRenderedPageBreak/>
        <w:t>2.3.</w:t>
      </w:r>
      <w:r w:rsidR="00090578">
        <w:rPr>
          <w:rFonts w:ascii="Calibri" w:eastAsia="Calibri" w:hAnsi="Calibri" w:cs="Calibri"/>
          <w:b w:val="0"/>
          <w:sz w:val="24"/>
          <w:szCs w:val="24"/>
        </w:rPr>
        <w:t>3</w:t>
      </w:r>
      <w:r>
        <w:rPr>
          <w:rFonts w:ascii="Calibri" w:eastAsia="Calibri" w:hAnsi="Calibri" w:cs="Calibri"/>
          <w:b w:val="0"/>
          <w:sz w:val="24"/>
          <w:szCs w:val="24"/>
        </w:rPr>
        <w:tab/>
      </w:r>
      <w:r>
        <w:rPr>
          <w:rFonts w:ascii="Calibri" w:eastAsia="Calibri" w:hAnsi="Calibri" w:cs="Calibri"/>
          <w:sz w:val="24"/>
          <w:szCs w:val="24"/>
        </w:rPr>
        <w:t>Respondent’s Diversity, Equity, and Inclusion Information</w:t>
      </w:r>
    </w:p>
    <w:p w14:paraId="0C8FE7CE" w14:textId="77777777" w:rsidR="00A528EC" w:rsidRDefault="009A217B">
      <w:pPr>
        <w:widowControl/>
        <w:tabs>
          <w:tab w:val="left" w:pos="1350"/>
        </w:tabs>
        <w:ind w:left="1440" w:hanging="630"/>
        <w:jc w:val="both"/>
        <w:rPr>
          <w:rFonts w:ascii="Calibri" w:eastAsia="Calibri" w:hAnsi="Calibri" w:cs="Calibri"/>
        </w:rPr>
      </w:pPr>
      <w:r>
        <w:rPr>
          <w:rFonts w:ascii="Calibri" w:eastAsia="Calibri" w:hAnsi="Calibri" w:cs="Calibri"/>
        </w:rPr>
        <w:tab/>
      </w:r>
    </w:p>
    <w:p w14:paraId="13454842" w14:textId="77777777" w:rsidR="00A528EC" w:rsidRDefault="009A217B">
      <w:pPr>
        <w:widowControl/>
        <w:ind w:left="1440"/>
        <w:jc w:val="both"/>
        <w:rPr>
          <w:rFonts w:ascii="Calibri" w:eastAsia="Calibri" w:hAnsi="Calibri" w:cs="Calibri"/>
        </w:rPr>
      </w:pPr>
      <w:r>
        <w:rPr>
          <w:rFonts w:ascii="Calibri" w:eastAsia="Calibri" w:hAnsi="Calibri" w:cs="Calibri"/>
        </w:rPr>
        <w:t xml:space="preserve">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p w14:paraId="41004F19" w14:textId="77777777" w:rsidR="00A528EC" w:rsidRDefault="00A528EC">
      <w:pPr>
        <w:pStyle w:val="Heading3"/>
        <w:ind w:left="720"/>
        <w:jc w:val="left"/>
        <w:rPr>
          <w:rFonts w:ascii="Calibri" w:eastAsia="Calibri" w:hAnsi="Calibri" w:cs="Calibri"/>
          <w:b w:val="0"/>
          <w:sz w:val="24"/>
          <w:szCs w:val="24"/>
        </w:rPr>
      </w:pPr>
    </w:p>
    <w:p w14:paraId="4C47BFC6" w14:textId="4D78D64D" w:rsidR="00A528EC" w:rsidRDefault="009A217B">
      <w:pPr>
        <w:pStyle w:val="Heading3"/>
        <w:ind w:left="720"/>
        <w:jc w:val="left"/>
        <w:rPr>
          <w:rFonts w:ascii="Calibri" w:eastAsia="Calibri" w:hAnsi="Calibri" w:cs="Calibri"/>
          <w:b w:val="0"/>
          <w:sz w:val="24"/>
          <w:szCs w:val="24"/>
        </w:rPr>
      </w:pPr>
      <w:bookmarkStart w:id="62" w:name="_heading=h.3l18frh" w:colFirst="0" w:colLast="0"/>
      <w:bookmarkEnd w:id="62"/>
      <w:r>
        <w:rPr>
          <w:rFonts w:ascii="Calibri" w:eastAsia="Calibri" w:hAnsi="Calibri" w:cs="Calibri"/>
          <w:b w:val="0"/>
          <w:sz w:val="24"/>
          <w:szCs w:val="24"/>
        </w:rPr>
        <w:t>2.3.</w:t>
      </w:r>
      <w:r w:rsidR="00090578">
        <w:rPr>
          <w:rFonts w:ascii="Calibri" w:eastAsia="Calibri" w:hAnsi="Calibri" w:cs="Calibri"/>
          <w:b w:val="0"/>
          <w:sz w:val="24"/>
          <w:szCs w:val="24"/>
        </w:rPr>
        <w:t>4</w:t>
      </w:r>
      <w:r>
        <w:rPr>
          <w:rFonts w:ascii="Calibri" w:eastAsia="Calibri" w:hAnsi="Calibri" w:cs="Calibri"/>
          <w:b w:val="0"/>
          <w:sz w:val="24"/>
          <w:szCs w:val="24"/>
        </w:rPr>
        <w:tab/>
      </w:r>
      <w:r>
        <w:rPr>
          <w:rFonts w:ascii="Calibri" w:eastAsia="Calibri" w:hAnsi="Calibri" w:cs="Calibri"/>
          <w:sz w:val="24"/>
          <w:szCs w:val="24"/>
        </w:rPr>
        <w:t>Organization Financial Information</w:t>
      </w:r>
    </w:p>
    <w:p w14:paraId="67C0C651" w14:textId="77777777" w:rsidR="00A528EC" w:rsidRDefault="00A528EC">
      <w:pPr>
        <w:widowControl/>
        <w:rPr>
          <w:rFonts w:ascii="Calibri" w:eastAsia="Calibri" w:hAnsi="Calibri" w:cs="Calibri"/>
        </w:rPr>
      </w:pPr>
    </w:p>
    <w:p w14:paraId="1B504909" w14:textId="77777777" w:rsidR="00A528EC" w:rsidRDefault="009A217B">
      <w:pPr>
        <w:widowControl/>
        <w:pBdr>
          <w:top w:val="nil"/>
          <w:left w:val="nil"/>
          <w:bottom w:val="nil"/>
          <w:right w:val="nil"/>
          <w:between w:val="nil"/>
        </w:pBdr>
        <w:ind w:left="1440"/>
        <w:jc w:val="both"/>
        <w:rPr>
          <w:rFonts w:ascii="Calibri" w:eastAsia="Calibri" w:hAnsi="Calibri" w:cs="Calibri"/>
        </w:rPr>
      </w:pPr>
      <w:r>
        <w:rPr>
          <w:rFonts w:ascii="Calibri" w:eastAsia="Calibri" w:hAnsi="Calibri" w:cs="Calibri"/>
        </w:rPr>
        <w:t xml:space="preserve">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308D56CC" w14:textId="77777777" w:rsidR="00A528EC" w:rsidRDefault="00A528EC">
      <w:pPr>
        <w:widowControl/>
        <w:ind w:left="720"/>
        <w:jc w:val="both"/>
        <w:rPr>
          <w:rFonts w:ascii="Calibri" w:eastAsia="Calibri" w:hAnsi="Calibri" w:cs="Calibri"/>
        </w:rPr>
      </w:pPr>
    </w:p>
    <w:p w14:paraId="1E84C601" w14:textId="77777777" w:rsidR="00A528EC" w:rsidRDefault="009A217B">
      <w:pPr>
        <w:widowControl/>
        <w:ind w:left="1440"/>
        <w:rPr>
          <w:rFonts w:ascii="Calibri" w:eastAsia="Calibri" w:hAnsi="Calibri" w:cs="Calibri"/>
          <w:b/>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 xml:space="preserve">should explain the business relationship between the entities and demonstrate the financial stability of the entity/organization which is directly responding to this RFS. </w:t>
      </w:r>
    </w:p>
    <w:p w14:paraId="797E50C6" w14:textId="77777777" w:rsidR="00A528EC" w:rsidRDefault="00A528EC">
      <w:pPr>
        <w:widowControl/>
        <w:rPr>
          <w:rFonts w:ascii="Calibri" w:eastAsia="Calibri" w:hAnsi="Calibri" w:cs="Calibri"/>
        </w:rPr>
      </w:pPr>
    </w:p>
    <w:p w14:paraId="7F10A7C3" w14:textId="2FC21E71" w:rsidR="00A528EC" w:rsidRDefault="009A217B">
      <w:pPr>
        <w:pStyle w:val="Heading3"/>
        <w:ind w:left="720"/>
        <w:jc w:val="left"/>
        <w:rPr>
          <w:rFonts w:ascii="Calibri" w:eastAsia="Calibri" w:hAnsi="Calibri" w:cs="Calibri"/>
          <w:b w:val="0"/>
          <w:sz w:val="24"/>
          <w:szCs w:val="24"/>
        </w:rPr>
      </w:pPr>
      <w:bookmarkStart w:id="63" w:name="_heading=h.206ipza" w:colFirst="0" w:colLast="0"/>
      <w:bookmarkEnd w:id="63"/>
      <w:r>
        <w:rPr>
          <w:rFonts w:ascii="Calibri" w:eastAsia="Calibri" w:hAnsi="Calibri" w:cs="Calibri"/>
          <w:b w:val="0"/>
          <w:sz w:val="24"/>
          <w:szCs w:val="24"/>
        </w:rPr>
        <w:t>2.3.</w:t>
      </w:r>
      <w:r w:rsidR="00090578">
        <w:rPr>
          <w:rFonts w:ascii="Calibri" w:eastAsia="Calibri" w:hAnsi="Calibri" w:cs="Calibri"/>
          <w:b w:val="0"/>
          <w:sz w:val="24"/>
          <w:szCs w:val="24"/>
        </w:rPr>
        <w:t>5</w:t>
      </w:r>
      <w:r>
        <w:rPr>
          <w:rFonts w:ascii="Calibri" w:eastAsia="Calibri" w:hAnsi="Calibri" w:cs="Calibri"/>
          <w:b w:val="0"/>
          <w:sz w:val="24"/>
          <w:szCs w:val="24"/>
        </w:rPr>
        <w:tab/>
      </w:r>
      <w:r>
        <w:rPr>
          <w:rFonts w:ascii="Calibri" w:eastAsia="Calibri" w:hAnsi="Calibri" w:cs="Calibri"/>
          <w:sz w:val="24"/>
          <w:szCs w:val="24"/>
        </w:rPr>
        <w:t>Integrity of Organizational Structure and Financial Reporting</w:t>
      </w:r>
    </w:p>
    <w:p w14:paraId="7B04FA47" w14:textId="77777777" w:rsidR="00A528EC" w:rsidRDefault="00A528EC">
      <w:pPr>
        <w:keepNext/>
        <w:keepLines/>
        <w:widowControl/>
        <w:ind w:left="720"/>
        <w:rPr>
          <w:rFonts w:ascii="Calibri" w:eastAsia="Calibri" w:hAnsi="Calibri" w:cs="Calibri"/>
        </w:rPr>
      </w:pPr>
    </w:p>
    <w:p w14:paraId="175C8442" w14:textId="77777777" w:rsidR="00A528EC" w:rsidRDefault="009A217B">
      <w:pPr>
        <w:keepNext/>
        <w:keepLines/>
        <w:widowControl/>
        <w:ind w:left="1440"/>
        <w:rPr>
          <w:rFonts w:ascii="Calibri" w:eastAsia="Calibri" w:hAnsi="Calibri" w:cs="Calibri"/>
        </w:rPr>
      </w:pPr>
      <w:r>
        <w:rPr>
          <w:rFonts w:ascii="Calibri" w:eastAsia="Calibri" w:hAnsi="Calibri" w:cs="Calibri"/>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Pr>
          <w:rFonts w:ascii="Calibri" w:eastAsia="Calibri" w:hAnsi="Calibri" w:cs="Calibri"/>
        </w:rPr>
        <w:t>manner in which</w:t>
      </w:r>
      <w:proofErr w:type="gramEnd"/>
      <w:r>
        <w:rPr>
          <w:rFonts w:ascii="Calibri" w:eastAsia="Calibri" w:hAnsi="Calibri" w:cs="Calibri"/>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568C698B" w14:textId="77777777" w:rsidR="00A528EC" w:rsidRDefault="00A528EC">
      <w:pPr>
        <w:widowControl/>
        <w:rPr>
          <w:rFonts w:ascii="Calibri" w:eastAsia="Calibri" w:hAnsi="Calibri" w:cs="Calibri"/>
        </w:rPr>
      </w:pPr>
    </w:p>
    <w:p w14:paraId="0CFE1CC9" w14:textId="4516A00E" w:rsidR="00A528EC" w:rsidRDefault="009A217B">
      <w:pPr>
        <w:pStyle w:val="Heading3"/>
        <w:ind w:left="720"/>
        <w:jc w:val="left"/>
        <w:rPr>
          <w:rFonts w:ascii="Calibri" w:eastAsia="Calibri" w:hAnsi="Calibri" w:cs="Calibri"/>
          <w:b w:val="0"/>
          <w:sz w:val="24"/>
          <w:szCs w:val="24"/>
        </w:rPr>
      </w:pPr>
      <w:bookmarkStart w:id="64" w:name="_heading=h.4k668n3" w:colFirst="0" w:colLast="0"/>
      <w:bookmarkEnd w:id="64"/>
      <w:r>
        <w:rPr>
          <w:rFonts w:ascii="Calibri" w:eastAsia="Calibri" w:hAnsi="Calibri" w:cs="Calibri"/>
          <w:b w:val="0"/>
          <w:sz w:val="24"/>
          <w:szCs w:val="24"/>
        </w:rPr>
        <w:t>2.3.</w:t>
      </w:r>
      <w:r w:rsidR="00090578">
        <w:rPr>
          <w:rFonts w:ascii="Calibri" w:eastAsia="Calibri" w:hAnsi="Calibri" w:cs="Calibri"/>
          <w:b w:val="0"/>
          <w:sz w:val="24"/>
          <w:szCs w:val="24"/>
        </w:rPr>
        <w:t>6</w:t>
      </w:r>
      <w:r>
        <w:rPr>
          <w:rFonts w:ascii="Calibri" w:eastAsia="Calibri" w:hAnsi="Calibri" w:cs="Calibri"/>
          <w:b w:val="0"/>
          <w:sz w:val="24"/>
          <w:szCs w:val="24"/>
        </w:rPr>
        <w:tab/>
      </w:r>
      <w:r>
        <w:rPr>
          <w:rFonts w:ascii="Calibri" w:eastAsia="Calibri" w:hAnsi="Calibri" w:cs="Calibri"/>
          <w:sz w:val="24"/>
          <w:szCs w:val="24"/>
        </w:rPr>
        <w:t>Contract Terms/Clauses</w:t>
      </w:r>
    </w:p>
    <w:p w14:paraId="1A939487" w14:textId="77777777" w:rsidR="00A528EC" w:rsidRDefault="00A528EC">
      <w:pPr>
        <w:widowControl/>
        <w:rPr>
          <w:rFonts w:ascii="Calibri" w:eastAsia="Calibri" w:hAnsi="Calibri" w:cs="Calibri"/>
        </w:rPr>
      </w:pPr>
    </w:p>
    <w:p w14:paraId="4BCEF177" w14:textId="77777777" w:rsidR="00A528EC" w:rsidRDefault="009A217B">
      <w:pPr>
        <w:widowControl/>
        <w:ind w:left="1440"/>
        <w:rPr>
          <w:rFonts w:ascii="Calibri" w:eastAsia="Calibri" w:hAnsi="Calibri" w:cs="Calibri"/>
        </w:rPr>
      </w:pPr>
      <w:r>
        <w:rPr>
          <w:rFonts w:ascii="Calibri" w:eastAsia="Calibri" w:hAnsi="Calibri" w:cs="Calibri"/>
        </w:rPr>
        <w:t xml:space="preserve">A sample contract that the State expects to execute with the successful Respondent(s) is provided in </w:t>
      </w:r>
      <w:r>
        <w:rPr>
          <w:rFonts w:ascii="Calibri" w:eastAsia="Calibri" w:hAnsi="Calibri" w:cs="Calibri"/>
          <w:b/>
        </w:rPr>
        <w:t>Attachment B</w:t>
      </w:r>
      <w:r>
        <w:rPr>
          <w:rFonts w:ascii="Calibri" w:eastAsia="Calibri" w:hAnsi="Calibri" w:cs="Calibri"/>
        </w:rPr>
        <w:t xml:space="preserve">.  This contract contains mandatory clauses.  Mandatory clauses are listed below and are non-negotiable.  Other clauses are substantively required.  It is the State’s expectation that the final </w:t>
      </w:r>
      <w:r>
        <w:rPr>
          <w:rFonts w:ascii="Calibri" w:eastAsia="Calibri" w:hAnsi="Calibri" w:cs="Calibri"/>
        </w:rPr>
        <w:lastRenderedPageBreak/>
        <w:t xml:space="preserve">contract will be substantially </w:t>
      </w:r>
      <w:proofErr w:type="gramStart"/>
      <w:r>
        <w:rPr>
          <w:rFonts w:ascii="Calibri" w:eastAsia="Calibri" w:hAnsi="Calibri" w:cs="Calibri"/>
        </w:rPr>
        <w:t>similar to</w:t>
      </w:r>
      <w:proofErr w:type="gramEnd"/>
      <w:r>
        <w:rPr>
          <w:rFonts w:ascii="Calibri" w:eastAsia="Calibri" w:hAnsi="Calibri" w:cs="Calibri"/>
        </w:rPr>
        <w:t xml:space="preserve"> the sample contract provided in </w:t>
      </w:r>
      <w:r>
        <w:rPr>
          <w:rFonts w:ascii="Calibri" w:eastAsia="Calibri" w:hAnsi="Calibri" w:cs="Calibri"/>
          <w:b/>
        </w:rPr>
        <w:t>Attachment B</w:t>
      </w:r>
      <w:r>
        <w:rPr>
          <w:rFonts w:ascii="Calibri" w:eastAsia="Calibri" w:hAnsi="Calibri" w:cs="Calibri"/>
        </w:rPr>
        <w:t>.</w:t>
      </w:r>
    </w:p>
    <w:p w14:paraId="6AA258D8" w14:textId="77777777" w:rsidR="00A528EC" w:rsidRDefault="00A528EC">
      <w:pPr>
        <w:widowControl/>
        <w:ind w:left="1440"/>
        <w:rPr>
          <w:rFonts w:ascii="Calibri" w:eastAsia="Calibri" w:hAnsi="Calibri" w:cs="Calibri"/>
        </w:rPr>
      </w:pPr>
    </w:p>
    <w:p w14:paraId="2A116D37" w14:textId="77777777" w:rsidR="00A528EC" w:rsidRDefault="009A217B">
      <w:pPr>
        <w:widowControl/>
        <w:ind w:left="1440"/>
        <w:rPr>
          <w:rFonts w:ascii="Calibri" w:eastAsia="Calibri" w:hAnsi="Calibri" w:cs="Calibri"/>
        </w:rPr>
      </w:pPr>
      <w:r>
        <w:rPr>
          <w:rFonts w:ascii="Calibri" w:eastAsia="Calibri" w:hAnsi="Calibri" w:cs="Calibri"/>
        </w:rPr>
        <w:t xml:space="preserve">Please review the contract and indicate per </w:t>
      </w:r>
      <w:r>
        <w:rPr>
          <w:rFonts w:ascii="Calibri" w:eastAsia="Calibri" w:hAnsi="Calibri" w:cs="Calibri"/>
          <w:b/>
        </w:rPr>
        <w:t>Attachment I,</w:t>
      </w:r>
      <w:r>
        <w:rPr>
          <w:rFonts w:ascii="Calibri" w:eastAsia="Calibri" w:hAnsi="Calibri" w:cs="Calibri"/>
        </w:rPr>
        <w:t xml:space="preserve"> your acceptance of mandatory contract clauses.  If a non-mandatory clause is not acceptable as worded, suggest specific alternative wording to address issues raised by the specific clause in </w:t>
      </w:r>
      <w:r>
        <w:rPr>
          <w:rFonts w:ascii="Calibri" w:eastAsia="Calibri" w:hAnsi="Calibri" w:cs="Calibri"/>
          <w:b/>
        </w:rPr>
        <w:t>Attachment C</w:t>
      </w:r>
      <w:r>
        <w:rPr>
          <w:rFonts w:ascii="Calibri" w:eastAsia="Calibri" w:hAnsi="Calibri" w:cs="Calibri"/>
        </w:rPr>
        <w:t>.  If you require additional contract terms, please include them in this section.  To reiterate it’s the State’s strong desire to not deviate from the contract provided in the attachment and as such the State may reject all requested changes.</w:t>
      </w:r>
    </w:p>
    <w:p w14:paraId="6FFBD3EC" w14:textId="77777777" w:rsidR="00A528EC" w:rsidRDefault="00A528EC">
      <w:pPr>
        <w:widowControl/>
        <w:rPr>
          <w:rFonts w:ascii="Calibri" w:eastAsia="Calibri" w:hAnsi="Calibri" w:cs="Calibri"/>
        </w:rPr>
      </w:pPr>
    </w:p>
    <w:p w14:paraId="760064DA" w14:textId="77777777" w:rsidR="00A528EC" w:rsidRDefault="009A217B">
      <w:pPr>
        <w:widowControl/>
        <w:ind w:left="1440"/>
        <w:rPr>
          <w:rFonts w:ascii="Calibri" w:eastAsia="Calibri" w:hAnsi="Calibri" w:cs="Calibri"/>
        </w:rPr>
      </w:pPr>
      <w:bookmarkStart w:id="65" w:name="_heading=h.2zbgiuw" w:colFirst="0" w:colLast="0"/>
      <w:bookmarkEnd w:id="65"/>
      <w:r>
        <w:rPr>
          <w:rFonts w:ascii="Calibri" w:eastAsia="Calibri" w:hAnsi="Calibri" w:cs="Calibri"/>
        </w:rPr>
        <w:t xml:space="preserve">The mandatory contract terms are as follows: </w:t>
      </w:r>
    </w:p>
    <w:p w14:paraId="30DCCCAD" w14:textId="77777777" w:rsidR="00A528EC" w:rsidRDefault="00A528EC">
      <w:pPr>
        <w:widowControl/>
        <w:ind w:left="2880"/>
        <w:rPr>
          <w:rFonts w:ascii="Calibri" w:eastAsia="Calibri" w:hAnsi="Calibri" w:cs="Calibri"/>
        </w:rPr>
      </w:pPr>
    </w:p>
    <w:p w14:paraId="0CF50D02" w14:textId="77777777" w:rsidR="00A528EC" w:rsidRDefault="009A217B">
      <w:pPr>
        <w:widowControl/>
        <w:numPr>
          <w:ilvl w:val="0"/>
          <w:numId w:val="9"/>
        </w:numPr>
        <w:rPr>
          <w:rFonts w:ascii="Calibri" w:eastAsia="Calibri" w:hAnsi="Calibri" w:cs="Calibri"/>
        </w:rPr>
      </w:pPr>
      <w:r>
        <w:rPr>
          <w:rFonts w:ascii="Calibri" w:eastAsia="Calibri" w:hAnsi="Calibri" w:cs="Calibri"/>
        </w:rPr>
        <w:t>Authority to Bind Contractor</w:t>
      </w:r>
    </w:p>
    <w:p w14:paraId="68FE2170" w14:textId="77777777" w:rsidR="00A528EC" w:rsidRDefault="009A217B">
      <w:pPr>
        <w:widowControl/>
        <w:numPr>
          <w:ilvl w:val="0"/>
          <w:numId w:val="9"/>
        </w:numPr>
        <w:rPr>
          <w:rFonts w:ascii="Calibri" w:eastAsia="Calibri" w:hAnsi="Calibri" w:cs="Calibri"/>
        </w:rPr>
      </w:pPr>
      <w:r>
        <w:rPr>
          <w:rFonts w:ascii="Calibri" w:eastAsia="Calibri" w:hAnsi="Calibri" w:cs="Calibri"/>
        </w:rPr>
        <w:t>Compliance with Laws</w:t>
      </w:r>
    </w:p>
    <w:p w14:paraId="656C4C3E" w14:textId="77777777" w:rsidR="00A528EC" w:rsidRDefault="009A217B">
      <w:pPr>
        <w:widowControl/>
        <w:numPr>
          <w:ilvl w:val="0"/>
          <w:numId w:val="9"/>
        </w:numPr>
        <w:rPr>
          <w:rFonts w:ascii="Calibri" w:eastAsia="Calibri" w:hAnsi="Calibri" w:cs="Calibri"/>
        </w:rPr>
      </w:pPr>
      <w:r>
        <w:rPr>
          <w:rFonts w:ascii="Calibri" w:eastAsia="Calibri" w:hAnsi="Calibri" w:cs="Calibri"/>
        </w:rPr>
        <w:t>Drug-Free Workplace Certification</w:t>
      </w:r>
    </w:p>
    <w:p w14:paraId="23AABECC" w14:textId="77777777" w:rsidR="00A528EC" w:rsidRDefault="009A217B">
      <w:pPr>
        <w:widowControl/>
        <w:numPr>
          <w:ilvl w:val="0"/>
          <w:numId w:val="9"/>
        </w:numPr>
        <w:rPr>
          <w:rFonts w:ascii="Calibri" w:eastAsia="Calibri" w:hAnsi="Calibri" w:cs="Calibri"/>
        </w:rPr>
      </w:pPr>
      <w:r>
        <w:rPr>
          <w:rFonts w:ascii="Calibri" w:eastAsia="Calibri" w:hAnsi="Calibri" w:cs="Calibri"/>
        </w:rPr>
        <w:t>Employment Eligibility Verification (E-Verify)</w:t>
      </w:r>
    </w:p>
    <w:p w14:paraId="24808AB0" w14:textId="77777777" w:rsidR="00A528EC" w:rsidRDefault="009A217B">
      <w:pPr>
        <w:widowControl/>
        <w:numPr>
          <w:ilvl w:val="0"/>
          <w:numId w:val="9"/>
        </w:numPr>
        <w:rPr>
          <w:rFonts w:ascii="Calibri" w:eastAsia="Calibri" w:hAnsi="Calibri" w:cs="Calibri"/>
        </w:rPr>
      </w:pPr>
      <w:r>
        <w:rPr>
          <w:rFonts w:ascii="Calibri" w:eastAsia="Calibri" w:hAnsi="Calibri" w:cs="Calibri"/>
        </w:rPr>
        <w:t>Funding Cancellation</w:t>
      </w:r>
    </w:p>
    <w:p w14:paraId="1A5FFFED" w14:textId="77777777" w:rsidR="00A528EC" w:rsidRDefault="009A217B">
      <w:pPr>
        <w:widowControl/>
        <w:numPr>
          <w:ilvl w:val="0"/>
          <w:numId w:val="9"/>
        </w:numPr>
        <w:rPr>
          <w:rFonts w:ascii="Calibri" w:eastAsia="Calibri" w:hAnsi="Calibri" w:cs="Calibri"/>
        </w:rPr>
      </w:pPr>
      <w:r>
        <w:rPr>
          <w:rFonts w:ascii="Calibri" w:eastAsia="Calibri" w:hAnsi="Calibri" w:cs="Calibri"/>
        </w:rPr>
        <w:t>Governing Law</w:t>
      </w:r>
    </w:p>
    <w:p w14:paraId="43432A13" w14:textId="77777777" w:rsidR="00A528EC" w:rsidRDefault="009A217B">
      <w:pPr>
        <w:widowControl/>
        <w:numPr>
          <w:ilvl w:val="0"/>
          <w:numId w:val="9"/>
        </w:numPr>
        <w:rPr>
          <w:rFonts w:ascii="Calibri" w:eastAsia="Calibri" w:hAnsi="Calibri" w:cs="Calibri"/>
        </w:rPr>
      </w:pPr>
      <w:r>
        <w:rPr>
          <w:rFonts w:ascii="Calibri" w:eastAsia="Calibri" w:hAnsi="Calibri" w:cs="Calibri"/>
        </w:rPr>
        <w:t>Indemnification</w:t>
      </w:r>
    </w:p>
    <w:p w14:paraId="66F8047C" w14:textId="77777777" w:rsidR="00A528EC" w:rsidRDefault="009A217B">
      <w:pPr>
        <w:widowControl/>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Information Technology Enterprise Architecture Requirements</w:t>
      </w:r>
    </w:p>
    <w:p w14:paraId="6EF50C50" w14:textId="77777777" w:rsidR="00A528EC" w:rsidRDefault="009A217B">
      <w:pPr>
        <w:widowControl/>
        <w:numPr>
          <w:ilvl w:val="0"/>
          <w:numId w:val="9"/>
        </w:numPr>
        <w:rPr>
          <w:rFonts w:ascii="Calibri" w:eastAsia="Calibri" w:hAnsi="Calibri" w:cs="Calibri"/>
        </w:rPr>
      </w:pPr>
      <w:r>
        <w:rPr>
          <w:rFonts w:ascii="Calibri" w:eastAsia="Calibri" w:hAnsi="Calibri" w:cs="Calibri"/>
        </w:rPr>
        <w:t>Nondiscrimination Clause</w:t>
      </w:r>
    </w:p>
    <w:p w14:paraId="4BA146F6" w14:textId="77777777" w:rsidR="00A528EC" w:rsidRDefault="009A217B">
      <w:pPr>
        <w:widowControl/>
        <w:numPr>
          <w:ilvl w:val="0"/>
          <w:numId w:val="9"/>
        </w:numPr>
        <w:rPr>
          <w:rFonts w:ascii="Calibri" w:eastAsia="Calibri" w:hAnsi="Calibri" w:cs="Calibri"/>
        </w:rPr>
      </w:pPr>
      <w:r>
        <w:rPr>
          <w:rFonts w:ascii="Calibri" w:eastAsia="Calibri" w:hAnsi="Calibri" w:cs="Calibri"/>
        </w:rPr>
        <w:t>Penalties/Interest/Attorney’s Fees</w:t>
      </w:r>
    </w:p>
    <w:p w14:paraId="63365C66" w14:textId="77777777" w:rsidR="00A528EC" w:rsidRDefault="009A217B">
      <w:pPr>
        <w:widowControl/>
        <w:numPr>
          <w:ilvl w:val="0"/>
          <w:numId w:val="9"/>
        </w:numPr>
        <w:rPr>
          <w:rFonts w:ascii="Calibri" w:eastAsia="Calibri" w:hAnsi="Calibri" w:cs="Calibri"/>
        </w:rPr>
      </w:pPr>
      <w:r>
        <w:rPr>
          <w:rFonts w:ascii="Calibri" w:eastAsia="Calibri" w:hAnsi="Calibri" w:cs="Calibri"/>
        </w:rPr>
        <w:t>Termination for Convenience</w:t>
      </w:r>
    </w:p>
    <w:p w14:paraId="57180DC7" w14:textId="77777777" w:rsidR="00A528EC" w:rsidRDefault="009A217B">
      <w:pPr>
        <w:widowControl/>
        <w:numPr>
          <w:ilvl w:val="0"/>
          <w:numId w:val="9"/>
        </w:numPr>
        <w:rPr>
          <w:rFonts w:ascii="Calibri" w:eastAsia="Calibri" w:hAnsi="Calibri" w:cs="Calibri"/>
        </w:rPr>
      </w:pPr>
      <w:r>
        <w:rPr>
          <w:rFonts w:ascii="Calibri" w:eastAsia="Calibri" w:hAnsi="Calibri" w:cs="Calibri"/>
        </w:rPr>
        <w:t>Non-Collusion and Acceptance</w:t>
      </w:r>
    </w:p>
    <w:p w14:paraId="36AF6883" w14:textId="77777777" w:rsidR="00A528EC" w:rsidRDefault="00A528EC">
      <w:pPr>
        <w:widowControl/>
        <w:ind w:left="1440"/>
        <w:rPr>
          <w:rFonts w:ascii="Calibri" w:eastAsia="Calibri" w:hAnsi="Calibri" w:cs="Calibri"/>
        </w:rPr>
      </w:pPr>
    </w:p>
    <w:p w14:paraId="6DF0EA78" w14:textId="77777777" w:rsidR="00A528EC" w:rsidRDefault="009A217B">
      <w:pPr>
        <w:widowControl/>
        <w:ind w:left="1440"/>
        <w:rPr>
          <w:rFonts w:ascii="Calibri" w:eastAsia="Calibri" w:hAnsi="Calibri" w:cs="Calibri"/>
        </w:rPr>
      </w:pPr>
      <w:r>
        <w:rPr>
          <w:rFonts w:ascii="Calibri" w:eastAsia="Calibri" w:hAnsi="Calibri" w:cs="Calibri"/>
        </w:rPr>
        <w:t>The substantively required terms are as follows:</w:t>
      </w:r>
    </w:p>
    <w:p w14:paraId="54C529ED" w14:textId="77777777" w:rsidR="00A528EC" w:rsidRDefault="00A528EC">
      <w:pPr>
        <w:widowControl/>
        <w:rPr>
          <w:rFonts w:ascii="Calibri" w:eastAsia="Calibri" w:hAnsi="Calibri" w:cs="Calibri"/>
        </w:rPr>
      </w:pPr>
    </w:p>
    <w:p w14:paraId="65A4F4E4" w14:textId="77777777" w:rsidR="00A528EC" w:rsidRDefault="009A217B">
      <w:pPr>
        <w:widowControl/>
        <w:numPr>
          <w:ilvl w:val="0"/>
          <w:numId w:val="9"/>
        </w:numPr>
        <w:rPr>
          <w:rFonts w:ascii="Calibri" w:eastAsia="Calibri" w:hAnsi="Calibri" w:cs="Calibri"/>
        </w:rPr>
      </w:pPr>
      <w:r>
        <w:rPr>
          <w:rFonts w:ascii="Calibri" w:eastAsia="Calibri" w:hAnsi="Calibri" w:cs="Calibri"/>
        </w:rPr>
        <w:t>Duties of Contractor, Consideration, and Term of Contract</w:t>
      </w:r>
    </w:p>
    <w:p w14:paraId="68FEFC7D" w14:textId="77777777" w:rsidR="00A528EC" w:rsidRDefault="009A217B">
      <w:pPr>
        <w:widowControl/>
        <w:numPr>
          <w:ilvl w:val="0"/>
          <w:numId w:val="9"/>
        </w:numPr>
        <w:rPr>
          <w:rFonts w:ascii="Calibri" w:eastAsia="Calibri" w:hAnsi="Calibri" w:cs="Calibri"/>
        </w:rPr>
      </w:pPr>
      <w:r>
        <w:rPr>
          <w:rFonts w:ascii="Calibri" w:eastAsia="Calibri" w:hAnsi="Calibri" w:cs="Calibri"/>
        </w:rPr>
        <w:t>Ownership of Documents and Materials</w:t>
      </w:r>
    </w:p>
    <w:p w14:paraId="58E6FEE6" w14:textId="77777777" w:rsidR="00A528EC" w:rsidRDefault="009A217B">
      <w:pPr>
        <w:widowControl/>
        <w:numPr>
          <w:ilvl w:val="0"/>
          <w:numId w:val="9"/>
        </w:numPr>
        <w:rPr>
          <w:rFonts w:ascii="Calibri" w:eastAsia="Calibri" w:hAnsi="Calibri" w:cs="Calibri"/>
        </w:rPr>
      </w:pPr>
      <w:r>
        <w:rPr>
          <w:rFonts w:ascii="Calibri" w:eastAsia="Calibri" w:hAnsi="Calibri" w:cs="Calibri"/>
        </w:rPr>
        <w:t>Payments</w:t>
      </w:r>
    </w:p>
    <w:p w14:paraId="1C0157D6" w14:textId="77777777" w:rsidR="00A528EC" w:rsidRDefault="00A528EC">
      <w:pPr>
        <w:widowControl/>
        <w:rPr>
          <w:rFonts w:ascii="Calibri" w:eastAsia="Calibri" w:hAnsi="Calibri" w:cs="Calibri"/>
        </w:rPr>
      </w:pPr>
    </w:p>
    <w:p w14:paraId="4E257C48" w14:textId="77777777" w:rsidR="00A528EC" w:rsidRDefault="009A217B">
      <w:pPr>
        <w:widowControl/>
        <w:ind w:left="1440"/>
        <w:rPr>
          <w:rFonts w:ascii="Calibri" w:eastAsia="Calibri" w:hAnsi="Calibri" w:cs="Calibri"/>
        </w:rPr>
      </w:pPr>
      <w:r>
        <w:rPr>
          <w:rFonts w:ascii="Calibri" w:eastAsia="Calibri" w:hAnsi="Calibri" w:cs="Calibri"/>
        </w:rPr>
        <w:t>This RFS and all portions of the Respondent’s response will be incorporated as part of the final contract.</w:t>
      </w:r>
    </w:p>
    <w:p w14:paraId="5EC03D36" w14:textId="77777777" w:rsidR="00090578" w:rsidRDefault="00090578">
      <w:pPr>
        <w:widowControl/>
        <w:ind w:left="1440"/>
        <w:rPr>
          <w:rFonts w:ascii="Calibri" w:eastAsia="Calibri" w:hAnsi="Calibri" w:cs="Calibri"/>
        </w:rPr>
      </w:pPr>
    </w:p>
    <w:p w14:paraId="1A784F80" w14:textId="69EA3777" w:rsidR="00090578" w:rsidRPr="00A2550B" w:rsidRDefault="00090578" w:rsidP="00643D6E">
      <w:pPr>
        <w:widowControl/>
        <w:ind w:left="720"/>
        <w:jc w:val="both"/>
        <w:rPr>
          <w:rFonts w:asciiTheme="minorHAnsi" w:hAnsiTheme="minorHAnsi" w:cstheme="minorHAnsi"/>
          <w:bCs/>
        </w:rPr>
      </w:pPr>
      <w:r>
        <w:rPr>
          <w:rFonts w:asciiTheme="minorHAnsi" w:hAnsiTheme="minorHAnsi" w:cstheme="minorHAnsi"/>
          <w:b/>
        </w:rPr>
        <w:t>2.3.</w:t>
      </w:r>
      <w:r w:rsidR="00643D6E">
        <w:rPr>
          <w:rFonts w:asciiTheme="minorHAnsi" w:hAnsiTheme="minorHAnsi" w:cstheme="minorHAnsi"/>
          <w:b/>
        </w:rPr>
        <w:t>7</w:t>
      </w:r>
      <w:r w:rsidRPr="00A2550B">
        <w:rPr>
          <w:rFonts w:asciiTheme="minorHAnsi" w:hAnsiTheme="minorHAnsi" w:cstheme="minorHAnsi"/>
          <w:b/>
        </w:rPr>
        <w:t xml:space="preserve">References </w:t>
      </w:r>
      <w:r w:rsidRPr="00A2550B">
        <w:rPr>
          <w:rFonts w:asciiTheme="minorHAnsi" w:hAnsiTheme="minorHAnsi" w:cstheme="minorHAnsi"/>
        </w:rPr>
        <w:t xml:space="preserve">- </w:t>
      </w:r>
      <w:r w:rsidRPr="00A2550B">
        <w:rPr>
          <w:rFonts w:asciiTheme="minorHAnsi" w:hAnsiTheme="minorHAnsi" w:cstheme="minorHAnsi"/>
          <w:bCs/>
        </w:rPr>
        <w:t xml:space="preserve">Reference information is captured on </w:t>
      </w:r>
      <w:r w:rsidRPr="00C249B7">
        <w:rPr>
          <w:rFonts w:asciiTheme="minorHAnsi" w:hAnsiTheme="minorHAnsi" w:cstheme="minorHAnsi"/>
          <w:b/>
        </w:rPr>
        <w:t xml:space="preserve">Attachment </w:t>
      </w:r>
      <w:r>
        <w:rPr>
          <w:rFonts w:asciiTheme="minorHAnsi" w:hAnsiTheme="minorHAnsi" w:cstheme="minorHAnsi"/>
          <w:b/>
        </w:rPr>
        <w:t>G</w:t>
      </w:r>
      <w:r>
        <w:rPr>
          <w:rFonts w:asciiTheme="minorHAnsi" w:hAnsiTheme="minorHAnsi" w:cstheme="minorHAnsi"/>
          <w:bCs/>
        </w:rPr>
        <w:t xml:space="preserve"> </w:t>
      </w:r>
      <w:r w:rsidRPr="00A2550B">
        <w:rPr>
          <w:rFonts w:asciiTheme="minorHAnsi" w:hAnsiTheme="minorHAnsi" w:cstheme="minorHAnsi"/>
          <w:bCs/>
        </w:rPr>
        <w:t xml:space="preserve">Respondent should complete the reference information portion of the </w:t>
      </w:r>
      <w:r w:rsidRPr="00C249B7">
        <w:rPr>
          <w:rFonts w:asciiTheme="minorHAnsi" w:hAnsiTheme="minorHAnsi" w:cstheme="minorHAnsi"/>
          <w:b/>
        </w:rPr>
        <w:t xml:space="preserve">Attachment </w:t>
      </w:r>
      <w:r>
        <w:rPr>
          <w:rFonts w:asciiTheme="minorHAnsi" w:hAnsiTheme="minorHAnsi" w:cstheme="minorHAnsi"/>
          <w:b/>
        </w:rPr>
        <w:t>G</w:t>
      </w:r>
      <w:r w:rsidRPr="00A2550B">
        <w:rPr>
          <w:rFonts w:asciiTheme="minorHAnsi" w:hAnsiTheme="minorHAnsi" w:cstheme="minorHAnsi"/>
          <w:bCs/>
        </w:rPr>
        <w:t xml:space="preserve"> which includes the name, address, and telephone number of the client facility and the name, title, and phone/fax numbers of a person who may be contacted for further information if the State elects to do so. The rest of </w:t>
      </w:r>
      <w:r w:rsidRPr="00C249B7">
        <w:rPr>
          <w:rFonts w:asciiTheme="minorHAnsi" w:hAnsiTheme="minorHAnsi" w:cstheme="minorHAnsi"/>
          <w:b/>
        </w:rPr>
        <w:t xml:space="preserve">Attachment </w:t>
      </w:r>
      <w:r>
        <w:rPr>
          <w:rFonts w:asciiTheme="minorHAnsi" w:hAnsiTheme="minorHAnsi" w:cstheme="minorHAnsi"/>
          <w:b/>
        </w:rPr>
        <w:t>G</w:t>
      </w:r>
      <w:r w:rsidRPr="00A2550B">
        <w:rPr>
          <w:rFonts w:asciiTheme="minorHAnsi" w:hAnsiTheme="minorHAnsi" w:cstheme="minorHAnsi"/>
          <w:bCs/>
        </w:rPr>
        <w:t xml:space="preserve"> should be completed by the reference and </w:t>
      </w:r>
      <w:r w:rsidRPr="00A2550B">
        <w:rPr>
          <w:rFonts w:asciiTheme="minorHAnsi" w:hAnsiTheme="minorHAnsi" w:cstheme="minorHAnsi"/>
          <w:b/>
          <w:bCs/>
          <w:u w:val="single"/>
        </w:rPr>
        <w:t xml:space="preserve">emailed DIRECTLY </w:t>
      </w:r>
      <w:r w:rsidRPr="00A2550B">
        <w:rPr>
          <w:rFonts w:asciiTheme="minorHAnsi" w:hAnsiTheme="minorHAnsi" w:cstheme="minorHAnsi"/>
          <w:bCs/>
        </w:rPr>
        <w:t>to the State.   The State should receive</w:t>
      </w:r>
      <w:r>
        <w:rPr>
          <w:rFonts w:asciiTheme="minorHAnsi" w:hAnsiTheme="minorHAnsi" w:cstheme="minorHAnsi"/>
          <w:bCs/>
          <w:color w:val="FF0000"/>
        </w:rPr>
        <w:t xml:space="preserve"> </w:t>
      </w:r>
      <w:r w:rsidRPr="00643D6E">
        <w:rPr>
          <w:rFonts w:asciiTheme="minorHAnsi" w:hAnsiTheme="minorHAnsi" w:cstheme="minorHAnsi"/>
          <w:bCs/>
        </w:rPr>
        <w:t xml:space="preserve">THREE (3) </w:t>
      </w:r>
      <w:r w:rsidRPr="00C249B7">
        <w:rPr>
          <w:rFonts w:asciiTheme="minorHAnsi" w:hAnsiTheme="minorHAnsi" w:cstheme="minorHAnsi"/>
          <w:b/>
        </w:rPr>
        <w:t xml:space="preserve">Attachment </w:t>
      </w:r>
      <w:r w:rsidR="00643D6E">
        <w:rPr>
          <w:rFonts w:asciiTheme="minorHAnsi" w:hAnsiTheme="minorHAnsi" w:cstheme="minorHAnsi"/>
          <w:b/>
        </w:rPr>
        <w:t>G</w:t>
      </w:r>
      <w:r w:rsidRPr="00C249B7">
        <w:rPr>
          <w:rFonts w:asciiTheme="minorHAnsi" w:hAnsiTheme="minorHAnsi" w:cstheme="minorHAnsi"/>
          <w:b/>
        </w:rPr>
        <w:t>s</w:t>
      </w:r>
      <w:r w:rsidRPr="00A2550B">
        <w:rPr>
          <w:rFonts w:asciiTheme="minorHAnsi" w:hAnsiTheme="minorHAnsi" w:cstheme="minorHAnsi"/>
          <w:bCs/>
          <w:color w:val="FF0000"/>
        </w:rPr>
        <w:t xml:space="preserve"> </w:t>
      </w:r>
      <w:r w:rsidRPr="00A2550B">
        <w:rPr>
          <w:rFonts w:asciiTheme="minorHAnsi" w:hAnsiTheme="minorHAnsi" w:cstheme="minorHAnsi"/>
          <w:bCs/>
        </w:rPr>
        <w:t xml:space="preserve">from clients for whom the Respondent has provided products and/or services that are the same or </w:t>
      </w:r>
      <w:proofErr w:type="gramStart"/>
      <w:r w:rsidRPr="00A2550B">
        <w:rPr>
          <w:rFonts w:asciiTheme="minorHAnsi" w:hAnsiTheme="minorHAnsi" w:cstheme="minorHAnsi"/>
          <w:bCs/>
        </w:rPr>
        <w:t>similar to</w:t>
      </w:r>
      <w:proofErr w:type="gramEnd"/>
      <w:r w:rsidRPr="00A2550B">
        <w:rPr>
          <w:rFonts w:asciiTheme="minorHAnsi" w:hAnsiTheme="minorHAnsi" w:cstheme="minorHAnsi"/>
          <w:bCs/>
        </w:rPr>
        <w:t xml:space="preserve"> those products and/or services requested in this RFP. </w:t>
      </w:r>
      <w:r w:rsidRPr="00C249B7">
        <w:rPr>
          <w:rFonts w:asciiTheme="minorHAnsi" w:hAnsiTheme="minorHAnsi" w:cstheme="minorHAnsi"/>
          <w:b/>
        </w:rPr>
        <w:t xml:space="preserve">Attachment </w:t>
      </w:r>
      <w:r>
        <w:rPr>
          <w:rFonts w:asciiTheme="minorHAnsi" w:hAnsiTheme="minorHAnsi" w:cstheme="minorHAnsi"/>
          <w:b/>
        </w:rPr>
        <w:t>G</w:t>
      </w:r>
      <w:r w:rsidRPr="00A2550B">
        <w:rPr>
          <w:rFonts w:asciiTheme="minorHAnsi" w:hAnsiTheme="minorHAnsi" w:cstheme="minorHAnsi"/>
          <w:bCs/>
          <w:color w:val="FF0000"/>
        </w:rPr>
        <w:t xml:space="preserve"> </w:t>
      </w:r>
      <w:r w:rsidRPr="00A2550B">
        <w:rPr>
          <w:rFonts w:asciiTheme="minorHAnsi" w:hAnsiTheme="minorHAnsi" w:cstheme="minorHAnsi"/>
          <w:bCs/>
        </w:rPr>
        <w:t xml:space="preserve">should be submitted to </w:t>
      </w:r>
      <w:hyperlink r:id="rId21" w:history="1">
        <w:r w:rsidRPr="00A2550B">
          <w:rPr>
            <w:rStyle w:val="Hyperlink"/>
            <w:rFonts w:asciiTheme="minorHAnsi" w:hAnsiTheme="minorHAnsi" w:cstheme="minorHAnsi"/>
            <w:bCs/>
          </w:rPr>
          <w:t>idoareferences@idoa.in.gov</w:t>
        </w:r>
      </w:hyperlink>
      <w:r w:rsidRPr="00A2550B">
        <w:rPr>
          <w:rStyle w:val="CommentReference"/>
          <w:rFonts w:asciiTheme="minorHAnsi" w:hAnsiTheme="minorHAnsi" w:cstheme="minorHAnsi"/>
          <w:sz w:val="24"/>
          <w:szCs w:val="24"/>
        </w:rPr>
        <w:t xml:space="preserve">. </w:t>
      </w:r>
      <w:r w:rsidRPr="00C249B7">
        <w:rPr>
          <w:rFonts w:asciiTheme="minorHAnsi" w:hAnsiTheme="minorHAnsi" w:cstheme="minorHAnsi"/>
          <w:b/>
        </w:rPr>
        <w:t xml:space="preserve">Attachment </w:t>
      </w:r>
      <w:r>
        <w:rPr>
          <w:rFonts w:asciiTheme="minorHAnsi" w:hAnsiTheme="minorHAnsi" w:cstheme="minorHAnsi"/>
          <w:b/>
        </w:rPr>
        <w:t>G</w:t>
      </w:r>
      <w:r w:rsidRPr="00A2550B">
        <w:rPr>
          <w:rStyle w:val="CommentReference"/>
          <w:rFonts w:asciiTheme="minorHAnsi" w:hAnsiTheme="minorHAnsi" w:cstheme="minorHAnsi"/>
          <w:color w:val="FF0000"/>
          <w:sz w:val="24"/>
          <w:szCs w:val="24"/>
        </w:rPr>
        <w:t xml:space="preserve"> </w:t>
      </w:r>
      <w:r w:rsidRPr="00A2550B">
        <w:rPr>
          <w:rStyle w:val="CommentReference"/>
          <w:rFonts w:asciiTheme="minorHAnsi" w:hAnsiTheme="minorHAnsi" w:cstheme="minorHAnsi"/>
          <w:sz w:val="24"/>
          <w:szCs w:val="24"/>
        </w:rPr>
        <w:t>should be submitted</w:t>
      </w:r>
      <w:r w:rsidRPr="00A2550B">
        <w:rPr>
          <w:rFonts w:asciiTheme="minorHAnsi" w:hAnsiTheme="minorHAnsi" w:cstheme="minorHAnsi"/>
          <w:bCs/>
        </w:rPr>
        <w:t xml:space="preserve"> </w:t>
      </w:r>
      <w:r w:rsidRPr="00A2550B">
        <w:rPr>
          <w:rFonts w:asciiTheme="minorHAnsi" w:hAnsiTheme="minorHAnsi" w:cstheme="minorHAnsi"/>
          <w:bCs/>
        </w:rPr>
        <w:lastRenderedPageBreak/>
        <w:t>no more than ten (10) business days after the proposal submission due date listed in Section 1.24 of the RFP. Please provide the customer information for each reference.</w:t>
      </w:r>
    </w:p>
    <w:p w14:paraId="609EB78E" w14:textId="77777777" w:rsidR="00090578" w:rsidRDefault="00090578">
      <w:pPr>
        <w:widowControl/>
        <w:ind w:left="1440"/>
        <w:rPr>
          <w:rFonts w:ascii="Calibri" w:eastAsia="Calibri" w:hAnsi="Calibri" w:cs="Calibri"/>
        </w:rPr>
      </w:pPr>
    </w:p>
    <w:p w14:paraId="3691E7B2" w14:textId="77777777" w:rsidR="00A528EC" w:rsidRDefault="00A528EC">
      <w:pPr>
        <w:widowControl/>
        <w:rPr>
          <w:rFonts w:ascii="Calibri" w:eastAsia="Calibri" w:hAnsi="Calibri" w:cs="Calibri"/>
        </w:rPr>
      </w:pPr>
    </w:p>
    <w:p w14:paraId="6035C6D5" w14:textId="10070C1C" w:rsidR="00A528EC" w:rsidRDefault="009A217B">
      <w:pPr>
        <w:pStyle w:val="Heading3"/>
        <w:ind w:left="720"/>
        <w:jc w:val="left"/>
        <w:rPr>
          <w:rFonts w:ascii="Calibri" w:eastAsia="Calibri" w:hAnsi="Calibri" w:cs="Calibri"/>
          <w:b w:val="0"/>
          <w:sz w:val="24"/>
          <w:szCs w:val="24"/>
        </w:rPr>
      </w:pPr>
      <w:bookmarkStart w:id="66" w:name="_heading=h.3ygebqi" w:colFirst="0" w:colLast="0"/>
      <w:bookmarkEnd w:id="66"/>
      <w:r>
        <w:rPr>
          <w:rFonts w:ascii="Calibri" w:eastAsia="Calibri" w:hAnsi="Calibri" w:cs="Calibri"/>
          <w:b w:val="0"/>
          <w:sz w:val="24"/>
          <w:szCs w:val="24"/>
        </w:rPr>
        <w:t>2.3.</w:t>
      </w:r>
      <w:r w:rsidR="00643D6E">
        <w:rPr>
          <w:rFonts w:ascii="Calibri" w:eastAsia="Calibri" w:hAnsi="Calibri" w:cs="Calibri"/>
          <w:b w:val="0"/>
          <w:sz w:val="24"/>
          <w:szCs w:val="24"/>
        </w:rPr>
        <w:t>8</w:t>
      </w:r>
      <w:r>
        <w:rPr>
          <w:rFonts w:ascii="Calibri" w:eastAsia="Calibri" w:hAnsi="Calibri" w:cs="Calibri"/>
          <w:b w:val="0"/>
          <w:sz w:val="24"/>
          <w:szCs w:val="24"/>
        </w:rPr>
        <w:tab/>
      </w:r>
      <w:r>
        <w:rPr>
          <w:rFonts w:ascii="Calibri" w:eastAsia="Calibri" w:hAnsi="Calibri" w:cs="Calibri"/>
          <w:sz w:val="24"/>
          <w:szCs w:val="24"/>
        </w:rPr>
        <w:t xml:space="preserve">Registration to do </w:t>
      </w:r>
      <w:proofErr w:type="gramStart"/>
      <w:r>
        <w:rPr>
          <w:rFonts w:ascii="Calibri" w:eastAsia="Calibri" w:hAnsi="Calibri" w:cs="Calibri"/>
          <w:sz w:val="24"/>
          <w:szCs w:val="24"/>
        </w:rPr>
        <w:t>Business</w:t>
      </w:r>
      <w:proofErr w:type="gramEnd"/>
    </w:p>
    <w:p w14:paraId="526770CE" w14:textId="77777777" w:rsidR="00A528EC" w:rsidRDefault="00A528EC">
      <w:pPr>
        <w:widowControl/>
        <w:rPr>
          <w:rFonts w:ascii="Calibri" w:eastAsia="Calibri" w:hAnsi="Calibri" w:cs="Calibri"/>
        </w:rPr>
      </w:pPr>
    </w:p>
    <w:p w14:paraId="25E9FA7A" w14:textId="77777777" w:rsidR="00A528EC" w:rsidRDefault="009A217B">
      <w:pPr>
        <w:widowControl/>
        <w:ind w:left="1440"/>
        <w:rPr>
          <w:rFonts w:ascii="Calibri" w:eastAsia="Calibri" w:hAnsi="Calibri" w:cs="Calibri"/>
          <w:u w:val="single"/>
        </w:rPr>
      </w:pPr>
      <w:r>
        <w:rPr>
          <w:rFonts w:ascii="Calibri" w:eastAsia="Calibri" w:hAnsi="Calibri" w:cs="Calibri"/>
          <w:u w:val="single"/>
        </w:rPr>
        <w:t>Secretary of State</w:t>
      </w:r>
    </w:p>
    <w:p w14:paraId="1D2DAA0A" w14:textId="77777777" w:rsidR="00A528EC" w:rsidRDefault="009A217B">
      <w:pPr>
        <w:ind w:left="1440"/>
        <w:rPr>
          <w:rFonts w:ascii="Calibri" w:eastAsia="Calibri" w:hAnsi="Calibri" w:cs="Calibri"/>
          <w:color w:val="0000FF"/>
          <w:u w:val="single"/>
        </w:rPr>
      </w:pPr>
      <w:bookmarkStart w:id="67" w:name="_heading=h.2dlolyb" w:colFirst="0" w:colLast="0"/>
      <w:bookmarkEnd w:id="67"/>
      <w:r>
        <w:rPr>
          <w:rFonts w:ascii="Calibri" w:eastAsia="Calibri" w:hAnsi="Calibri" w:cs="Calibri"/>
        </w:rPr>
        <w:t>Respondents providing the services required by this RFS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Pr>
          <w:rFonts w:ascii="Calibri" w:eastAsia="Calibri" w:hAnsi="Calibri" w:cs="Calibri"/>
          <w:color w:val="000000"/>
        </w:rPr>
        <w:t xml:space="preserve"> at </w:t>
      </w:r>
      <w:hyperlink r:id="rId22">
        <w:r>
          <w:rPr>
            <w:rFonts w:ascii="Calibri" w:eastAsia="Calibri" w:hAnsi="Calibri" w:cs="Calibri"/>
            <w:color w:val="0000FF"/>
            <w:u w:val="single"/>
          </w:rPr>
          <w:t>www.in.gov/sos</w:t>
        </w:r>
      </w:hyperlink>
      <w:r>
        <w:rPr>
          <w:rFonts w:ascii="Calibri" w:eastAsia="Calibri" w:hAnsi="Calibri" w:cs="Calibri"/>
        </w:rPr>
        <w:t>.  The Respondent must indicate the status of registration, in the Executive Summary.</w:t>
      </w:r>
    </w:p>
    <w:p w14:paraId="7CBEED82" w14:textId="77777777" w:rsidR="00A528EC" w:rsidRDefault="00A528EC">
      <w:pPr>
        <w:ind w:left="1440"/>
        <w:rPr>
          <w:rFonts w:ascii="Calibri" w:eastAsia="Calibri" w:hAnsi="Calibri" w:cs="Calibri"/>
        </w:rPr>
      </w:pPr>
    </w:p>
    <w:p w14:paraId="187B44E7" w14:textId="77777777" w:rsidR="00A528EC" w:rsidRDefault="009A217B">
      <w:pPr>
        <w:ind w:left="1440"/>
        <w:rPr>
          <w:rFonts w:ascii="Calibri" w:eastAsia="Calibri" w:hAnsi="Calibri" w:cs="Calibri"/>
          <w:u w:val="single"/>
        </w:rPr>
      </w:pPr>
      <w:r>
        <w:rPr>
          <w:rFonts w:ascii="Calibri" w:eastAsia="Calibri" w:hAnsi="Calibri" w:cs="Calibri"/>
          <w:u w:val="single"/>
        </w:rPr>
        <w:t>Department of Administration, Procurement Division</w:t>
      </w:r>
    </w:p>
    <w:p w14:paraId="63A8543F" w14:textId="77777777" w:rsidR="00A528EC" w:rsidRDefault="009A217B">
      <w:pPr>
        <w:ind w:left="1440"/>
        <w:rPr>
          <w:rFonts w:ascii="Calibri" w:eastAsia="Calibri" w:hAnsi="Calibri" w:cs="Calibri"/>
        </w:rPr>
      </w:pPr>
      <w:bookmarkStart w:id="68" w:name="_heading=h.sqyw64" w:colFirst="0" w:colLast="0"/>
      <w:bookmarkEnd w:id="68"/>
      <w:r>
        <w:rPr>
          <w:rFonts w:ascii="Calibri" w:eastAsia="Calibri" w:hAnsi="Calibri" w:cs="Calibri"/>
        </w:rPr>
        <w:t>To complete the on-line Bidder registration, go to the Bidder Profile Registration website</w:t>
      </w:r>
      <w:r>
        <w:rPr>
          <w:rFonts w:ascii="Calibri" w:eastAsia="Calibri" w:hAnsi="Calibri" w:cs="Calibri"/>
          <w:color w:val="000000"/>
        </w:rPr>
        <w:t xml:space="preserve"> at </w:t>
      </w:r>
      <w:hyperlink r:id="rId23">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Bidder registration offers email notification of upcoming RFS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w:t>
      </w:r>
    </w:p>
    <w:p w14:paraId="6E36661F" w14:textId="77777777" w:rsidR="00A528EC" w:rsidRDefault="00A528EC">
      <w:pPr>
        <w:ind w:left="1440"/>
        <w:rPr>
          <w:rFonts w:ascii="Calibri" w:eastAsia="Calibri" w:hAnsi="Calibri" w:cs="Calibri"/>
        </w:rPr>
      </w:pPr>
    </w:p>
    <w:p w14:paraId="60D10E7A" w14:textId="79684B89" w:rsidR="00A528EC" w:rsidRDefault="009A217B">
      <w:pPr>
        <w:pStyle w:val="Heading3"/>
        <w:ind w:left="720"/>
        <w:jc w:val="left"/>
        <w:rPr>
          <w:rFonts w:ascii="Calibri" w:eastAsia="Calibri" w:hAnsi="Calibri" w:cs="Calibri"/>
          <w:b w:val="0"/>
          <w:sz w:val="24"/>
          <w:szCs w:val="24"/>
        </w:rPr>
      </w:pPr>
      <w:bookmarkStart w:id="69" w:name="_heading=h.3cqmetx" w:colFirst="0" w:colLast="0"/>
      <w:bookmarkEnd w:id="69"/>
      <w:r>
        <w:rPr>
          <w:rFonts w:ascii="Calibri" w:eastAsia="Calibri" w:hAnsi="Calibri" w:cs="Calibri"/>
          <w:b w:val="0"/>
          <w:sz w:val="24"/>
          <w:szCs w:val="24"/>
        </w:rPr>
        <w:t>2.3.</w:t>
      </w:r>
      <w:r w:rsidR="00643D6E">
        <w:rPr>
          <w:rFonts w:ascii="Calibri" w:eastAsia="Calibri" w:hAnsi="Calibri" w:cs="Calibri"/>
          <w:b w:val="0"/>
          <w:sz w:val="24"/>
          <w:szCs w:val="24"/>
        </w:rPr>
        <w:t>9</w:t>
      </w:r>
      <w:r>
        <w:rPr>
          <w:rFonts w:ascii="Calibri" w:eastAsia="Calibri" w:hAnsi="Calibri" w:cs="Calibri"/>
          <w:b w:val="0"/>
          <w:sz w:val="24"/>
          <w:szCs w:val="24"/>
        </w:rPr>
        <w:tab/>
      </w:r>
      <w:r>
        <w:rPr>
          <w:rFonts w:ascii="Calibri" w:eastAsia="Calibri" w:hAnsi="Calibri" w:cs="Calibri"/>
          <w:sz w:val="24"/>
          <w:szCs w:val="24"/>
        </w:rPr>
        <w:t>Authorizing Document</w:t>
      </w:r>
      <w:r>
        <w:rPr>
          <w:rFonts w:ascii="Calibri" w:eastAsia="Calibri" w:hAnsi="Calibri" w:cs="Calibri"/>
          <w:b w:val="0"/>
          <w:sz w:val="24"/>
          <w:szCs w:val="24"/>
        </w:rPr>
        <w:t xml:space="preserve"> </w:t>
      </w:r>
    </w:p>
    <w:p w14:paraId="38645DC7" w14:textId="77777777" w:rsidR="00A528EC" w:rsidRDefault="00A528EC">
      <w:pPr>
        <w:widowControl/>
        <w:rPr>
          <w:rFonts w:ascii="Calibri" w:eastAsia="Calibri" w:hAnsi="Calibri" w:cs="Calibri"/>
        </w:rPr>
      </w:pPr>
    </w:p>
    <w:p w14:paraId="37653B6E" w14:textId="77777777" w:rsidR="00A528EC" w:rsidRDefault="009A217B">
      <w:pPr>
        <w:pBdr>
          <w:top w:val="nil"/>
          <w:left w:val="nil"/>
          <w:bottom w:val="nil"/>
          <w:right w:val="nil"/>
          <w:between w:val="nil"/>
        </w:pBdr>
        <w:ind w:left="1440"/>
        <w:rPr>
          <w:rFonts w:ascii="Calibri" w:eastAsia="Calibri" w:hAnsi="Calibri" w:cs="Calibri"/>
        </w:rPr>
      </w:pPr>
      <w:bookmarkStart w:id="70" w:name="_heading=h.53oarp8w3mec" w:colFirst="0" w:colLast="0"/>
      <w:bookmarkEnd w:id="70"/>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w:t>
      </w:r>
    </w:p>
    <w:p w14:paraId="135E58C4" w14:textId="77777777" w:rsidR="00A528EC" w:rsidRDefault="00A528EC">
      <w:pPr>
        <w:pStyle w:val="Heading3"/>
        <w:ind w:left="720"/>
        <w:jc w:val="left"/>
        <w:rPr>
          <w:rFonts w:ascii="Calibri" w:eastAsia="Calibri" w:hAnsi="Calibri" w:cs="Calibri"/>
          <w:b w:val="0"/>
          <w:sz w:val="24"/>
          <w:szCs w:val="24"/>
        </w:rPr>
      </w:pPr>
    </w:p>
    <w:p w14:paraId="23536EE3" w14:textId="5669D004" w:rsidR="00090578" w:rsidRPr="00A2550B" w:rsidRDefault="00090578" w:rsidP="00643D6E">
      <w:pPr>
        <w:widowControl/>
        <w:rPr>
          <w:rFonts w:asciiTheme="minorHAnsi" w:hAnsiTheme="minorHAnsi" w:cstheme="minorHAnsi"/>
        </w:rPr>
      </w:pPr>
      <w:bookmarkStart w:id="71" w:name="_heading=h.4bvk7pj" w:colFirst="0" w:colLast="0"/>
      <w:bookmarkEnd w:id="71"/>
      <w:r>
        <w:rPr>
          <w:rFonts w:asciiTheme="minorHAnsi" w:hAnsiTheme="minorHAnsi" w:cstheme="minorHAnsi"/>
          <w:b/>
        </w:rPr>
        <w:t>2.3.1</w:t>
      </w:r>
      <w:r w:rsidR="00643D6E">
        <w:rPr>
          <w:rFonts w:asciiTheme="minorHAnsi" w:hAnsiTheme="minorHAnsi" w:cstheme="minorHAnsi"/>
          <w:b/>
        </w:rPr>
        <w:t>0</w:t>
      </w:r>
      <w:r w:rsidRPr="00A2550B">
        <w:rPr>
          <w:rFonts w:asciiTheme="minorHAnsi" w:hAnsiTheme="minorHAnsi" w:cstheme="minorHAnsi"/>
          <w:b/>
        </w:rPr>
        <w:t>General Information</w:t>
      </w:r>
      <w:r w:rsidRPr="00A2550B">
        <w:rPr>
          <w:rFonts w:asciiTheme="minorHAnsi" w:hAnsiTheme="minorHAnsi" w:cstheme="minorHAnsi"/>
        </w:rPr>
        <w:t xml:space="preserve"> - Each Respondent must enter your company’s general information including contact information.  </w:t>
      </w:r>
    </w:p>
    <w:p w14:paraId="2912E2FF" w14:textId="77777777" w:rsidR="00090578" w:rsidRDefault="00090578">
      <w:pPr>
        <w:ind w:left="1440"/>
        <w:rPr>
          <w:rFonts w:ascii="Calibri" w:eastAsia="Calibri" w:hAnsi="Calibri" w:cs="Calibri"/>
        </w:rPr>
      </w:pPr>
    </w:p>
    <w:p w14:paraId="2F65292B" w14:textId="77777777" w:rsidR="00090578" w:rsidRDefault="00090578">
      <w:pPr>
        <w:ind w:left="1440"/>
        <w:rPr>
          <w:rFonts w:ascii="Calibri" w:eastAsia="Calibri" w:hAnsi="Calibri" w:cs="Calibri"/>
        </w:rPr>
      </w:pPr>
    </w:p>
    <w:p w14:paraId="7B4BF33A" w14:textId="77777777" w:rsidR="00090578" w:rsidRPr="00251750" w:rsidRDefault="00090578" w:rsidP="00090578">
      <w:pPr>
        <w:widowControl/>
        <w:numPr>
          <w:ilvl w:val="1"/>
          <w:numId w:val="16"/>
        </w:numPr>
        <w:rPr>
          <w:rFonts w:asciiTheme="minorHAnsi" w:hAnsiTheme="minorHAnsi" w:cstheme="minorHAnsi"/>
          <w:b/>
        </w:rPr>
      </w:pPr>
      <w:bookmarkStart w:id="7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72"/>
    </w:p>
    <w:p w14:paraId="5FD87AE3" w14:textId="77777777" w:rsidR="00090578" w:rsidRPr="00090578" w:rsidRDefault="00090578" w:rsidP="00090578">
      <w:pPr>
        <w:widowControl/>
        <w:numPr>
          <w:ilvl w:val="1"/>
          <w:numId w:val="16"/>
        </w:numPr>
        <w:rPr>
          <w:rFonts w:asciiTheme="minorHAnsi" w:hAnsiTheme="minorHAnsi" w:cstheme="minorHAnsi"/>
          <w:b/>
        </w:rPr>
      </w:pPr>
      <w:bookmarkStart w:id="73" w:name="_Hlk76536922"/>
      <w:r w:rsidRPr="00251750">
        <w:rPr>
          <w:rFonts w:asciiTheme="minorHAnsi" w:hAnsiTheme="minorHAnsi" w:cstheme="minorHAnsi"/>
        </w:rPr>
        <w:t>What is your company’s technology and process for securing any State information that is maintained within your company?</w:t>
      </w:r>
      <w:bookmarkEnd w:id="73"/>
    </w:p>
    <w:p w14:paraId="745C6528" w14:textId="77777777" w:rsidR="00090578" w:rsidRDefault="00090578" w:rsidP="00643D6E">
      <w:pPr>
        <w:widowControl/>
        <w:rPr>
          <w:rFonts w:asciiTheme="minorHAnsi" w:hAnsiTheme="minorHAnsi" w:cstheme="minorHAnsi"/>
        </w:rPr>
      </w:pPr>
    </w:p>
    <w:p w14:paraId="3FC1572F" w14:textId="77777777" w:rsidR="00090578" w:rsidRPr="00090578" w:rsidRDefault="00090578" w:rsidP="00090578">
      <w:pPr>
        <w:widowControl/>
        <w:rPr>
          <w:rFonts w:asciiTheme="minorHAnsi" w:hAnsiTheme="minorHAnsi" w:cstheme="minorHAnsi"/>
          <w:b/>
        </w:rPr>
      </w:pPr>
    </w:p>
    <w:p w14:paraId="56030EE5" w14:textId="2442EAE3" w:rsidR="00090578" w:rsidRPr="00251750" w:rsidRDefault="00090578" w:rsidP="00643D6E">
      <w:pPr>
        <w:widowControl/>
        <w:jc w:val="both"/>
        <w:rPr>
          <w:rFonts w:asciiTheme="minorHAnsi" w:hAnsiTheme="minorHAnsi" w:cstheme="minorHAnsi"/>
        </w:rPr>
      </w:pPr>
      <w:r>
        <w:rPr>
          <w:rFonts w:asciiTheme="minorHAnsi" w:hAnsiTheme="minorHAnsi" w:cstheme="minorHAnsi"/>
          <w:b/>
        </w:rPr>
        <w:t>2.3.1</w:t>
      </w:r>
      <w:r w:rsidR="00643D6E">
        <w:rPr>
          <w:rFonts w:asciiTheme="minorHAnsi" w:hAnsiTheme="minorHAnsi" w:cstheme="minorHAnsi"/>
          <w:b/>
        </w:rPr>
        <w:t>1</w:t>
      </w:r>
      <w:r>
        <w:rPr>
          <w:rFonts w:asciiTheme="minorHAnsi" w:hAnsiTheme="minorHAnsi" w:cstheme="minorHAnsi"/>
          <w:b/>
        </w:rPr>
        <w:t xml:space="preserve"> </w:t>
      </w:r>
      <w:r w:rsidRPr="00251750">
        <w:rPr>
          <w:rFonts w:asciiTheme="minorHAnsi" w:hAnsiTheme="minorHAnsi" w:cstheme="minorHAnsi"/>
          <w:b/>
        </w:rPr>
        <w:t xml:space="preserve">Experience Serving State Governments - </w:t>
      </w:r>
      <w:r w:rsidRPr="00251750">
        <w:rPr>
          <w:rFonts w:asciiTheme="minorHAnsi" w:hAnsiTheme="minorHAnsi" w:cstheme="minorHAnsi"/>
        </w:rPr>
        <w:t>Please provide a brief description of your company’s experience in serving state governments and/or quasi-governmental accounts.</w:t>
      </w:r>
    </w:p>
    <w:p w14:paraId="45518078" w14:textId="77777777" w:rsidR="00090578" w:rsidRPr="00251750" w:rsidRDefault="00090578" w:rsidP="00090578">
      <w:pPr>
        <w:widowControl/>
        <w:rPr>
          <w:rFonts w:asciiTheme="minorHAnsi" w:hAnsiTheme="minorHAnsi" w:cstheme="minorHAnsi"/>
          <w:b/>
        </w:rPr>
      </w:pPr>
    </w:p>
    <w:p w14:paraId="7E304BE6" w14:textId="39613ED1" w:rsidR="00090578" w:rsidRPr="000770AE" w:rsidRDefault="00090578" w:rsidP="00090578">
      <w:pPr>
        <w:widowControl/>
        <w:jc w:val="both"/>
        <w:rPr>
          <w:rFonts w:asciiTheme="minorHAnsi" w:hAnsiTheme="minorHAnsi" w:cstheme="minorHAnsi"/>
        </w:rPr>
      </w:pPr>
      <w:r>
        <w:rPr>
          <w:rFonts w:asciiTheme="minorHAnsi" w:hAnsiTheme="minorHAnsi" w:cstheme="minorHAnsi"/>
          <w:b/>
        </w:rPr>
        <w:t>2.3.1</w:t>
      </w:r>
      <w:r w:rsidR="00643D6E">
        <w:rPr>
          <w:rFonts w:asciiTheme="minorHAnsi" w:hAnsiTheme="minorHAnsi" w:cstheme="minorHAnsi"/>
          <w:b/>
        </w:rPr>
        <w:t>2</w:t>
      </w:r>
      <w:r>
        <w:rPr>
          <w:rFonts w:asciiTheme="minorHAnsi" w:hAnsiTheme="minorHAnsi" w:cstheme="minorHAnsi"/>
          <w:b/>
        </w:rPr>
        <w:t xml:space="preserve"> </w:t>
      </w:r>
      <w:r w:rsidRPr="000770AE">
        <w:rPr>
          <w:rFonts w:asciiTheme="minorHAnsi" w:hAnsiTheme="minorHAnsi" w:cstheme="minorHAnsi"/>
          <w:b/>
        </w:rPr>
        <w:t xml:space="preserve">Experience Serving Similar Clients - </w:t>
      </w:r>
      <w:r w:rsidRPr="000770AE">
        <w:rPr>
          <w:rFonts w:asciiTheme="minorHAnsi" w:hAnsiTheme="minorHAnsi" w:cstheme="minorHAnsi"/>
        </w:rPr>
        <w:t>Please describe your company’s experience in serving customers of a similar size to the State with similar scope.  Please provide specific clients and detailed examples.</w:t>
      </w:r>
    </w:p>
    <w:p w14:paraId="62EBF9A1" w14:textId="77777777" w:rsidR="00A528EC" w:rsidRDefault="00A528EC">
      <w:pPr>
        <w:pStyle w:val="Heading3"/>
        <w:ind w:left="720"/>
        <w:jc w:val="left"/>
        <w:rPr>
          <w:rFonts w:ascii="Calibri" w:eastAsia="Calibri" w:hAnsi="Calibri" w:cs="Calibri"/>
          <w:b w:val="0"/>
          <w:sz w:val="24"/>
          <w:szCs w:val="24"/>
        </w:rPr>
      </w:pPr>
    </w:p>
    <w:p w14:paraId="0C6C2CD5" w14:textId="77777777" w:rsidR="00A528EC" w:rsidRDefault="00A528EC">
      <w:pPr>
        <w:pStyle w:val="Heading3"/>
        <w:jc w:val="left"/>
        <w:rPr>
          <w:rFonts w:ascii="Calibri" w:eastAsia="Calibri" w:hAnsi="Calibri" w:cs="Calibri"/>
        </w:rPr>
      </w:pPr>
      <w:bookmarkStart w:id="74" w:name="_heading=h.2r0uhxc" w:colFirst="0" w:colLast="0"/>
      <w:bookmarkEnd w:id="74"/>
    </w:p>
    <w:p w14:paraId="777913D0" w14:textId="77777777" w:rsidR="00A528EC" w:rsidRDefault="009A217B">
      <w:pPr>
        <w:pStyle w:val="Heading2"/>
        <w:spacing w:before="0"/>
        <w:rPr>
          <w:rFonts w:ascii="Calibri" w:eastAsia="Calibri" w:hAnsi="Calibri" w:cs="Calibri"/>
          <w:color w:val="000000"/>
          <w:sz w:val="24"/>
          <w:szCs w:val="24"/>
        </w:rPr>
      </w:pPr>
      <w:bookmarkStart w:id="75" w:name="_heading=h.1jlao46" w:colFirst="0" w:colLast="0"/>
      <w:bookmarkEnd w:id="75"/>
      <w:r>
        <w:rPr>
          <w:rFonts w:ascii="Calibri" w:eastAsia="Calibri" w:hAnsi="Calibri" w:cs="Calibri"/>
          <w:color w:val="000000"/>
          <w:sz w:val="24"/>
          <w:szCs w:val="24"/>
        </w:rPr>
        <w:t>2.4</w:t>
      </w:r>
      <w:r>
        <w:rPr>
          <w:rFonts w:ascii="Calibri" w:eastAsia="Calibri" w:hAnsi="Calibri" w:cs="Calibri"/>
          <w:color w:val="000000"/>
          <w:sz w:val="24"/>
          <w:szCs w:val="24"/>
        </w:rPr>
        <w:tab/>
      </w:r>
      <w:r>
        <w:rPr>
          <w:rFonts w:ascii="Calibri" w:eastAsia="Calibri" w:hAnsi="Calibri" w:cs="Calibri"/>
          <w:b/>
          <w:color w:val="000000"/>
          <w:sz w:val="24"/>
          <w:szCs w:val="24"/>
        </w:rPr>
        <w:t>Technical Proposal</w:t>
      </w:r>
    </w:p>
    <w:p w14:paraId="709E88E4" w14:textId="77777777" w:rsidR="00A528EC" w:rsidRDefault="00A528EC">
      <w:pPr>
        <w:widowControl/>
        <w:rPr>
          <w:rFonts w:ascii="Calibri" w:eastAsia="Calibri" w:hAnsi="Calibri" w:cs="Calibri"/>
        </w:rPr>
      </w:pPr>
    </w:p>
    <w:p w14:paraId="35BD836E" w14:textId="77777777" w:rsidR="00A528EC" w:rsidRDefault="009A217B">
      <w:pPr>
        <w:widowControl/>
        <w:rPr>
          <w:rFonts w:ascii="Calibri" w:eastAsia="Calibri" w:hAnsi="Calibri" w:cs="Calibri"/>
        </w:rPr>
      </w:pPr>
      <w:r>
        <w:rPr>
          <w:rFonts w:ascii="Calibri" w:eastAsia="Calibri" w:hAnsi="Calibri" w:cs="Calibri"/>
        </w:rPr>
        <w:t>A Respondent’s Technical Proposal must be prepared using the following attachments:</w:t>
      </w:r>
    </w:p>
    <w:p w14:paraId="1FC453DD" w14:textId="51600194" w:rsidR="00A528EC" w:rsidRDefault="009A217B">
      <w:pPr>
        <w:widowControl/>
        <w:numPr>
          <w:ilvl w:val="0"/>
          <w:numId w:val="8"/>
        </w:numPr>
        <w:rPr>
          <w:rFonts w:ascii="Calibri" w:eastAsia="Calibri" w:hAnsi="Calibri" w:cs="Calibri"/>
          <w:b/>
        </w:rPr>
      </w:pPr>
      <w:r>
        <w:rPr>
          <w:rFonts w:ascii="Calibri" w:eastAsia="Calibri" w:hAnsi="Calibri" w:cs="Calibri"/>
          <w:b/>
        </w:rPr>
        <w:t xml:space="preserve">Technical Proposal Template Attachment </w:t>
      </w:r>
      <w:r w:rsidR="00141DD1">
        <w:rPr>
          <w:rFonts w:ascii="Calibri" w:eastAsia="Calibri" w:hAnsi="Calibri" w:cs="Calibri"/>
          <w:b/>
        </w:rPr>
        <w:t>E</w:t>
      </w:r>
    </w:p>
    <w:p w14:paraId="508C98E9" w14:textId="77777777" w:rsidR="00A528EC" w:rsidRDefault="00A528EC">
      <w:pPr>
        <w:widowControl/>
        <w:rPr>
          <w:rFonts w:ascii="Calibri" w:eastAsia="Calibri" w:hAnsi="Calibri" w:cs="Calibri"/>
        </w:rPr>
      </w:pPr>
    </w:p>
    <w:p w14:paraId="779F8E76" w14:textId="77777777" w:rsidR="00A528EC" w:rsidRDefault="00A528EC">
      <w:pPr>
        <w:widowControl/>
        <w:rPr>
          <w:rFonts w:ascii="Calibri" w:eastAsia="Calibri" w:hAnsi="Calibri" w:cs="Calibri"/>
        </w:rPr>
      </w:pPr>
    </w:p>
    <w:p w14:paraId="546FF99A" w14:textId="309A823D" w:rsidR="00A528EC" w:rsidRDefault="009A217B">
      <w:pPr>
        <w:widowControl/>
        <w:rPr>
          <w:rFonts w:ascii="Calibri" w:eastAsia="Calibri" w:hAnsi="Calibri" w:cs="Calibri"/>
        </w:rPr>
      </w:pPr>
      <w:r w:rsidRPr="5C9961A6">
        <w:rPr>
          <w:rFonts w:ascii="Calibri" w:eastAsia="Calibri" w:hAnsi="Calibri" w:cs="Calibri"/>
        </w:rPr>
        <w:t xml:space="preserve">The Technical Proposal must be prepared using the </w:t>
      </w:r>
      <w:r w:rsidRPr="5C9961A6">
        <w:rPr>
          <w:rFonts w:ascii="Calibri" w:eastAsia="Calibri" w:hAnsi="Calibri" w:cs="Calibri"/>
          <w:b/>
          <w:bCs/>
        </w:rPr>
        <w:t xml:space="preserve">Attachments </w:t>
      </w:r>
      <w:r w:rsidR="00141DD1">
        <w:rPr>
          <w:rFonts w:ascii="Calibri" w:eastAsia="Calibri" w:hAnsi="Calibri" w:cs="Calibri"/>
          <w:b/>
          <w:bCs/>
        </w:rPr>
        <w:t>E</w:t>
      </w:r>
      <w:r w:rsidR="00C75257">
        <w:rPr>
          <w:rFonts w:ascii="Calibri" w:eastAsia="Calibri" w:hAnsi="Calibri" w:cs="Calibri"/>
          <w:b/>
          <w:bCs/>
        </w:rPr>
        <w:t xml:space="preserve">.  </w:t>
      </w:r>
      <w:r w:rsidRPr="5C9961A6">
        <w:rPr>
          <w:rFonts w:ascii="Calibri" w:eastAsia="Calibri" w:hAnsi="Calibri" w:cs="Calibri"/>
        </w:rPr>
        <w:t xml:space="preserve">Every point made in </w:t>
      </w:r>
      <w:r w:rsidR="00C75257">
        <w:rPr>
          <w:rFonts w:ascii="Calibri" w:eastAsia="Calibri" w:hAnsi="Calibri" w:cs="Calibri"/>
        </w:rPr>
        <w:t xml:space="preserve">the </w:t>
      </w:r>
      <w:r w:rsidRPr="5C9961A6">
        <w:rPr>
          <w:rFonts w:ascii="Calibri" w:eastAsia="Calibri" w:hAnsi="Calibri" w:cs="Calibri"/>
        </w:rPr>
        <w:t xml:space="preserve">template must be addressed in the order given </w:t>
      </w:r>
      <w:proofErr w:type="gramStart"/>
      <w:r w:rsidRPr="5C9961A6">
        <w:rPr>
          <w:rFonts w:ascii="Calibri" w:eastAsia="Calibri" w:hAnsi="Calibri" w:cs="Calibri"/>
        </w:rPr>
        <w:t>and in the spaces</w:t>
      </w:r>
      <w:proofErr w:type="gramEnd"/>
      <w:r w:rsidRPr="5C9961A6">
        <w:rPr>
          <w:rFonts w:ascii="Calibri" w:eastAsia="Calibri" w:hAnsi="Calibri" w:cs="Calibri"/>
        </w:rPr>
        <w:t xml:space="preserve"> designated for responses. Where appropriate or requested, supporting documentation may also be included provided it is referenced in the response template. However, when this is done, the response area in the Template must contain a meaningful summary of the referenced material. </w:t>
      </w:r>
      <w:r w:rsidRPr="5C9961A6">
        <w:rPr>
          <w:rFonts w:ascii="Calibri" w:eastAsia="Calibri" w:hAnsi="Calibri" w:cs="Calibri"/>
          <w:b/>
          <w:bCs/>
        </w:rPr>
        <w:t>The referenced document must be included as an appendix to the template with referenced sections clearly marked</w:t>
      </w:r>
      <w:r w:rsidRPr="5C9961A6">
        <w:rPr>
          <w:rFonts w:ascii="Calibri" w:eastAsia="Calibri" w:hAnsi="Calibri" w:cs="Calibri"/>
        </w:rPr>
        <w:t xml:space="preserve">. If there are multiple references or multiple documents, these must be listed and organized for ease of use by the State. </w:t>
      </w:r>
    </w:p>
    <w:p w14:paraId="7818863E" w14:textId="77777777" w:rsidR="00A528EC" w:rsidRDefault="00A528EC">
      <w:pPr>
        <w:widowControl/>
        <w:rPr>
          <w:rFonts w:ascii="Calibri" w:eastAsia="Calibri" w:hAnsi="Calibri" w:cs="Calibri"/>
        </w:rPr>
      </w:pPr>
    </w:p>
    <w:p w14:paraId="0419F2B3" w14:textId="77777777" w:rsidR="00A528EC" w:rsidRDefault="009A217B">
      <w:pPr>
        <w:widowControl/>
        <w:rPr>
          <w:rFonts w:ascii="Calibri" w:eastAsia="Calibri" w:hAnsi="Calibri" w:cs="Calibri"/>
          <w:color w:val="000000"/>
        </w:rPr>
      </w:pPr>
      <w:bookmarkStart w:id="76" w:name="_heading=h.43ky6rz" w:colFirst="0" w:colLast="0"/>
      <w:bookmarkEnd w:id="76"/>
      <w:r>
        <w:rPr>
          <w:rFonts w:ascii="Calibri" w:eastAsia="Calibri" w:hAnsi="Calibri" w:cs="Calibri"/>
        </w:rPr>
        <w:t>Any attempt to manipulate the format of the templates that deviates from the current format will put your proposal at risk of disqualification.</w:t>
      </w:r>
    </w:p>
    <w:p w14:paraId="44F69B9A" w14:textId="77777777" w:rsidR="00A528EC" w:rsidRDefault="00A528EC"/>
    <w:p w14:paraId="5F07D11E" w14:textId="77777777" w:rsidR="00A528EC" w:rsidRDefault="00A528EC">
      <w:pPr>
        <w:rPr>
          <w:rFonts w:ascii="Calibri" w:eastAsia="Calibri" w:hAnsi="Calibri" w:cs="Calibri"/>
        </w:rPr>
      </w:pPr>
      <w:bookmarkStart w:id="77" w:name="_heading=h.1x0gk37" w:colFirst="0" w:colLast="0"/>
      <w:bookmarkEnd w:id="77"/>
    </w:p>
    <w:p w14:paraId="20B973D6" w14:textId="77777777" w:rsidR="00A528EC" w:rsidRDefault="009A217B">
      <w:pPr>
        <w:pStyle w:val="Heading1"/>
        <w:spacing w:before="0"/>
        <w:jc w:val="center"/>
        <w:rPr>
          <w:rFonts w:ascii="Calibri" w:eastAsia="Calibri" w:hAnsi="Calibri" w:cs="Calibri"/>
          <w:b/>
          <w:color w:val="000000"/>
          <w:sz w:val="24"/>
          <w:szCs w:val="24"/>
        </w:rPr>
      </w:pPr>
      <w:bookmarkStart w:id="78" w:name="_heading=h.4h042r0" w:colFirst="0" w:colLast="0"/>
      <w:bookmarkEnd w:id="78"/>
      <w:r>
        <w:br w:type="page"/>
      </w:r>
      <w:r>
        <w:rPr>
          <w:rFonts w:ascii="Calibri" w:eastAsia="Calibri" w:hAnsi="Calibri" w:cs="Calibri"/>
          <w:b/>
          <w:color w:val="000000"/>
          <w:sz w:val="24"/>
          <w:szCs w:val="24"/>
        </w:rPr>
        <w:lastRenderedPageBreak/>
        <w:t>Section Three</w:t>
      </w:r>
      <w:r>
        <w:rPr>
          <w:rFonts w:ascii="Calibri" w:eastAsia="Calibri" w:hAnsi="Calibri" w:cs="Calibri"/>
          <w:b/>
          <w:color w:val="000000"/>
          <w:sz w:val="24"/>
          <w:szCs w:val="24"/>
        </w:rPr>
        <w:br/>
        <w:t>Proposal Evaluation</w:t>
      </w:r>
    </w:p>
    <w:p w14:paraId="41508A3C" w14:textId="77777777" w:rsidR="00A528EC" w:rsidRDefault="00A528EC">
      <w:pPr>
        <w:widowControl/>
        <w:rPr>
          <w:rFonts w:ascii="Calibri" w:eastAsia="Calibri" w:hAnsi="Calibri" w:cs="Calibri"/>
        </w:rPr>
      </w:pPr>
    </w:p>
    <w:p w14:paraId="3CD25C5D" w14:textId="77777777" w:rsidR="00A528EC" w:rsidRDefault="009A217B">
      <w:pPr>
        <w:pStyle w:val="Heading2"/>
        <w:spacing w:before="0"/>
        <w:rPr>
          <w:rFonts w:ascii="Calibri" w:eastAsia="Calibri" w:hAnsi="Calibri" w:cs="Calibri"/>
          <w:color w:val="000000"/>
          <w:sz w:val="24"/>
          <w:szCs w:val="24"/>
        </w:rPr>
      </w:pPr>
      <w:bookmarkStart w:id="79" w:name="_heading=h.2w5ecyt" w:colFirst="0" w:colLast="0"/>
      <w:bookmarkEnd w:id="79"/>
      <w:r>
        <w:rPr>
          <w:rFonts w:ascii="Calibri" w:eastAsia="Calibri" w:hAnsi="Calibri" w:cs="Calibri"/>
          <w:color w:val="000000"/>
          <w:sz w:val="24"/>
          <w:szCs w:val="24"/>
        </w:rPr>
        <w:t>3.1</w:t>
      </w:r>
      <w:r>
        <w:rPr>
          <w:rFonts w:ascii="Calibri" w:eastAsia="Calibri" w:hAnsi="Calibri" w:cs="Calibri"/>
          <w:color w:val="000000"/>
          <w:sz w:val="24"/>
          <w:szCs w:val="24"/>
        </w:rPr>
        <w:tab/>
      </w:r>
      <w:r>
        <w:rPr>
          <w:rFonts w:ascii="Calibri" w:eastAsia="Calibri" w:hAnsi="Calibri" w:cs="Calibri"/>
          <w:b/>
          <w:color w:val="000000"/>
          <w:sz w:val="24"/>
          <w:szCs w:val="24"/>
        </w:rPr>
        <w:t>Proposal Evaluation Procedure</w:t>
      </w:r>
    </w:p>
    <w:p w14:paraId="43D6B1D6" w14:textId="77777777" w:rsidR="00A528EC" w:rsidRDefault="00A528EC">
      <w:pPr>
        <w:widowControl/>
        <w:rPr>
          <w:rFonts w:ascii="Calibri" w:eastAsia="Calibri" w:hAnsi="Calibri" w:cs="Calibri"/>
        </w:rPr>
      </w:pPr>
    </w:p>
    <w:p w14:paraId="4E6D778B" w14:textId="77777777" w:rsidR="00A528EC" w:rsidRDefault="009A217B">
      <w:pPr>
        <w:widowControl/>
        <w:rPr>
          <w:rFonts w:ascii="Calibri" w:eastAsia="Calibri" w:hAnsi="Calibri" w:cs="Calibri"/>
        </w:rPr>
      </w:pPr>
      <w:r>
        <w:rPr>
          <w:rFonts w:ascii="Calibri" w:eastAsia="Calibri" w:hAnsi="Calibri" w:cs="Calibri"/>
          <w:color w:val="000000"/>
        </w:rPr>
        <w:t xml:space="preserve">The State has selected a group of personnel to act as a proposal evaluation team. Subgroups of this team, consisting of one or more team members, will be responsible for evaluating proposals </w:t>
      </w:r>
      <w:proofErr w:type="gramStart"/>
      <w:r>
        <w:rPr>
          <w:rFonts w:ascii="Calibri" w:eastAsia="Calibri" w:hAnsi="Calibri" w:cs="Calibri"/>
          <w:color w:val="000000"/>
        </w:rPr>
        <w:t>with regard to</w:t>
      </w:r>
      <w:proofErr w:type="gramEnd"/>
      <w:r>
        <w:rPr>
          <w:rFonts w:ascii="Calibri" w:eastAsia="Calibri" w:hAnsi="Calibri" w:cs="Calibri"/>
          <w:color w:val="000000"/>
        </w:rPr>
        <w:t xml:space="preserve"> compliance with RFS requirements. All evaluation personnel will use the evaluation criteria stated in </w:t>
      </w:r>
      <w:r>
        <w:rPr>
          <w:rFonts w:ascii="Calibri" w:eastAsia="Calibri" w:hAnsi="Calibri" w:cs="Calibri"/>
        </w:rPr>
        <w:t>Section 3.2</w:t>
      </w:r>
      <w:r>
        <w:rPr>
          <w:rFonts w:ascii="Calibri" w:eastAsia="Calibri" w:hAnsi="Calibri" w:cs="Calibri"/>
          <w:color w:val="000000"/>
        </w:rPr>
        <w:t>.</w:t>
      </w:r>
      <w:r>
        <w:rPr>
          <w:rFonts w:ascii="Calibri" w:eastAsia="Calibri" w:hAnsi="Calibri" w:cs="Calibri"/>
        </w:rPr>
        <w:t xml:space="preserve">  </w:t>
      </w:r>
    </w:p>
    <w:p w14:paraId="17DBC151" w14:textId="77777777" w:rsidR="00A528EC" w:rsidRDefault="00A528EC">
      <w:pPr>
        <w:widowControl/>
        <w:rPr>
          <w:rFonts w:ascii="Calibri" w:eastAsia="Calibri" w:hAnsi="Calibri" w:cs="Calibri"/>
          <w:color w:val="000000"/>
        </w:rPr>
      </w:pPr>
    </w:p>
    <w:p w14:paraId="159DB1D3" w14:textId="77777777" w:rsidR="00A528EC" w:rsidRDefault="009A217B">
      <w:pPr>
        <w:widowControl/>
        <w:rPr>
          <w:rFonts w:ascii="Calibri" w:eastAsia="Calibri" w:hAnsi="Calibri" w:cs="Calibri"/>
          <w:color w:val="000000"/>
        </w:rPr>
      </w:pPr>
      <w:r>
        <w:rPr>
          <w:rFonts w:ascii="Calibri" w:eastAsia="Calibri" w:hAnsi="Calibri" w:cs="Calibri"/>
          <w:color w:val="000000"/>
        </w:rPr>
        <w:t>The procedure for evaluating the proposals against the evaluation criteria will be as follows:</w:t>
      </w:r>
    </w:p>
    <w:p w14:paraId="6F8BD81B" w14:textId="77777777" w:rsidR="00A528EC" w:rsidRDefault="00A528EC">
      <w:pPr>
        <w:widowControl/>
        <w:ind w:left="1440" w:hanging="720"/>
        <w:rPr>
          <w:rFonts w:ascii="Calibri" w:eastAsia="Calibri" w:hAnsi="Calibri" w:cs="Calibri"/>
          <w:color w:val="000000"/>
        </w:rPr>
      </w:pPr>
    </w:p>
    <w:p w14:paraId="1DBA657B" w14:textId="77777777" w:rsidR="00A528EC" w:rsidRDefault="009A217B">
      <w:pPr>
        <w:widowControl/>
        <w:ind w:left="1440" w:hanging="720"/>
        <w:rPr>
          <w:rFonts w:ascii="Calibri" w:eastAsia="Calibri" w:hAnsi="Calibri" w:cs="Calibri"/>
          <w:color w:val="000000"/>
        </w:rPr>
      </w:pPr>
      <w:bookmarkStart w:id="80" w:name="_heading=h.1baon6m" w:colFirst="0" w:colLast="0"/>
      <w:bookmarkEnd w:id="80"/>
      <w:r>
        <w:rPr>
          <w:rFonts w:ascii="Calibri" w:eastAsia="Calibri" w:hAnsi="Calibri" w:cs="Calibri"/>
          <w:color w:val="000000"/>
        </w:rPr>
        <w:t>3.1.1</w:t>
      </w:r>
      <w:r>
        <w:rPr>
          <w:rFonts w:ascii="Calibri" w:eastAsia="Calibri" w:hAnsi="Calibri" w:cs="Calibri"/>
          <w:color w:val="000000"/>
        </w:rPr>
        <w:tab/>
        <w:t xml:space="preserve">Each proposal will be evaluated for adherence to mandatory requirements, per Section 3.2, Step 1, on a pass/fail basis. Proposals that are incomplete or otherwise do not conform to proposal submission requirements may be eliminated from consideration. Further any proposals not meeting the Mandatory Requirements listed in </w:t>
      </w:r>
      <w:r>
        <w:rPr>
          <w:rFonts w:ascii="Calibri" w:eastAsia="Calibri" w:hAnsi="Calibri" w:cs="Calibri"/>
        </w:rPr>
        <w:t>Section 3.2</w:t>
      </w:r>
      <w:r>
        <w:rPr>
          <w:rFonts w:ascii="Calibri" w:eastAsia="Calibri" w:hAnsi="Calibri" w:cs="Calibri"/>
          <w:color w:val="000000"/>
        </w:rPr>
        <w:t xml:space="preserve">, Step 1 and noted in </w:t>
      </w:r>
      <w:r>
        <w:rPr>
          <w:rFonts w:ascii="Calibri" w:eastAsia="Calibri" w:hAnsi="Calibri" w:cs="Calibri"/>
          <w:b/>
        </w:rPr>
        <w:t>Attachment I</w:t>
      </w:r>
      <w:r>
        <w:rPr>
          <w:rFonts w:ascii="Calibri" w:eastAsia="Calibri" w:hAnsi="Calibri" w:cs="Calibri"/>
          <w:color w:val="000000"/>
        </w:rPr>
        <w:t xml:space="preserve"> will be disqualified.  </w:t>
      </w:r>
    </w:p>
    <w:p w14:paraId="2613E9C1" w14:textId="77777777" w:rsidR="00A528EC" w:rsidRDefault="00A528EC">
      <w:pPr>
        <w:widowControl/>
        <w:ind w:left="1440" w:hanging="720"/>
        <w:rPr>
          <w:rFonts w:ascii="Calibri" w:eastAsia="Calibri" w:hAnsi="Calibri" w:cs="Calibri"/>
          <w:color w:val="000000"/>
        </w:rPr>
      </w:pPr>
    </w:p>
    <w:p w14:paraId="585E6BE6" w14:textId="77777777" w:rsidR="00A528EC" w:rsidRDefault="009A217B">
      <w:pPr>
        <w:widowControl/>
        <w:ind w:left="1440" w:hanging="720"/>
        <w:rPr>
          <w:rFonts w:ascii="Calibri" w:eastAsia="Calibri" w:hAnsi="Calibri" w:cs="Calibri"/>
          <w:color w:val="000000"/>
        </w:rPr>
      </w:pPr>
      <w:bookmarkStart w:id="81" w:name="_heading=h.3vac5uf" w:colFirst="0" w:colLast="0"/>
      <w:bookmarkEnd w:id="81"/>
      <w:r>
        <w:rPr>
          <w:rFonts w:ascii="Calibri" w:eastAsia="Calibri" w:hAnsi="Calibri" w:cs="Calibri"/>
          <w:color w:val="000000"/>
        </w:rPr>
        <w:t>3.1.2</w:t>
      </w:r>
      <w:r>
        <w:rPr>
          <w:rFonts w:ascii="Calibri" w:eastAsia="Calibri" w:hAnsi="Calibri" w:cs="Calibri"/>
          <w:color w:val="000000"/>
        </w:rPr>
        <w:tab/>
        <w:t xml:space="preserve">Each proposal will be evaluated based on the categories included in </w:t>
      </w:r>
      <w:r>
        <w:rPr>
          <w:rFonts w:ascii="Calibri" w:eastAsia="Calibri" w:hAnsi="Calibri" w:cs="Calibri"/>
        </w:rPr>
        <w:t>Section 3.2</w:t>
      </w:r>
      <w:r>
        <w:rPr>
          <w:rFonts w:ascii="Calibri" w:eastAsia="Calibri" w:hAnsi="Calibri" w:cs="Calibri"/>
          <w:color w:val="000000"/>
        </w:rPr>
        <w:t>. A point score has been established for each category.</w:t>
      </w:r>
    </w:p>
    <w:p w14:paraId="1037B8A3" w14:textId="77777777" w:rsidR="00A528EC" w:rsidRDefault="00A528EC">
      <w:pPr>
        <w:widowControl/>
        <w:rPr>
          <w:rFonts w:ascii="Calibri" w:eastAsia="Calibri" w:hAnsi="Calibri" w:cs="Calibri"/>
          <w:color w:val="000000"/>
        </w:rPr>
      </w:pPr>
    </w:p>
    <w:p w14:paraId="56E8B40D" w14:textId="77777777" w:rsidR="00A528EC" w:rsidRDefault="009A217B">
      <w:pPr>
        <w:widowControl/>
        <w:ind w:left="1440" w:hanging="720"/>
        <w:rPr>
          <w:rFonts w:ascii="Calibri" w:eastAsia="Calibri" w:hAnsi="Calibri" w:cs="Calibri"/>
          <w:color w:val="000000"/>
        </w:rPr>
      </w:pPr>
      <w:bookmarkStart w:id="82" w:name="_heading=h.2afmg28" w:colFirst="0" w:colLast="0"/>
      <w:bookmarkEnd w:id="82"/>
      <w:r>
        <w:rPr>
          <w:rFonts w:ascii="Calibri" w:eastAsia="Calibri" w:hAnsi="Calibri" w:cs="Calibri"/>
          <w:color w:val="000000"/>
        </w:rPr>
        <w:t>3.1.3</w:t>
      </w:r>
      <w:r>
        <w:rPr>
          <w:rFonts w:ascii="Calibri" w:eastAsia="Calibri" w:hAnsi="Calibri" w:cs="Calibri"/>
          <w:color w:val="000000"/>
        </w:rPr>
        <w:tab/>
        <w:t xml:space="preserve">Based on the results of this evaluation, the </w:t>
      </w:r>
      <w:r>
        <w:rPr>
          <w:rFonts w:ascii="Calibri" w:eastAsia="Calibri" w:hAnsi="Calibri" w:cs="Calibri"/>
        </w:rPr>
        <w:t>qualifying proposal determined to be the most advantageous to the State may be selected by IDOA and FSSA for further action, such as contract negotiations. If, however, IDOA and FSSA decide that no proposal is sufficiently advantageous to the State, the State</w:t>
      </w:r>
      <w:r>
        <w:rPr>
          <w:rFonts w:ascii="Calibri" w:eastAsia="Calibri" w:hAnsi="Calibri" w:cs="Calibri"/>
          <w:color w:val="000000"/>
        </w:rPr>
        <w:t xml:space="preserve"> may take whatever further action is deemed necessary to fulfill its needs. If, for any reason, a proposal is selected and it is not possible to consummate a contract with the Respondent, the State may begin contract preparation with another Respondent or determine that no such alternate proposal exists.</w:t>
      </w:r>
    </w:p>
    <w:p w14:paraId="687C6DE0" w14:textId="77777777" w:rsidR="00A528EC" w:rsidRDefault="00A528EC">
      <w:pPr>
        <w:widowControl/>
        <w:rPr>
          <w:rFonts w:ascii="Calibri" w:eastAsia="Calibri" w:hAnsi="Calibri" w:cs="Calibri"/>
        </w:rPr>
      </w:pPr>
    </w:p>
    <w:p w14:paraId="6FAC0069" w14:textId="77777777" w:rsidR="00A528EC" w:rsidRDefault="009A217B">
      <w:pPr>
        <w:pStyle w:val="Heading2"/>
        <w:spacing w:before="0"/>
        <w:rPr>
          <w:rFonts w:ascii="Calibri" w:eastAsia="Calibri" w:hAnsi="Calibri" w:cs="Calibri"/>
          <w:color w:val="000000"/>
          <w:sz w:val="24"/>
          <w:szCs w:val="24"/>
        </w:rPr>
      </w:pPr>
      <w:bookmarkStart w:id="83" w:name="_heading=h.pkwqa1" w:colFirst="0" w:colLast="0"/>
      <w:bookmarkEnd w:id="83"/>
      <w:r>
        <w:rPr>
          <w:rFonts w:ascii="Calibri" w:eastAsia="Calibri" w:hAnsi="Calibri" w:cs="Calibri"/>
          <w:color w:val="000000"/>
          <w:sz w:val="24"/>
          <w:szCs w:val="24"/>
        </w:rPr>
        <w:t>3.2</w:t>
      </w:r>
      <w:r>
        <w:rPr>
          <w:rFonts w:ascii="Calibri" w:eastAsia="Calibri" w:hAnsi="Calibri" w:cs="Calibri"/>
          <w:color w:val="000000"/>
          <w:sz w:val="24"/>
          <w:szCs w:val="24"/>
        </w:rPr>
        <w:tab/>
      </w:r>
      <w:r>
        <w:rPr>
          <w:rFonts w:ascii="Calibri" w:eastAsia="Calibri" w:hAnsi="Calibri" w:cs="Calibri"/>
          <w:b/>
          <w:color w:val="000000"/>
          <w:sz w:val="24"/>
          <w:szCs w:val="24"/>
        </w:rPr>
        <w:t>Evaluation Criteria</w:t>
      </w:r>
    </w:p>
    <w:p w14:paraId="5B2F9378" w14:textId="77777777" w:rsidR="00A528EC" w:rsidRDefault="00A528EC">
      <w:pPr>
        <w:widowControl/>
        <w:rPr>
          <w:rFonts w:ascii="Calibri" w:eastAsia="Calibri" w:hAnsi="Calibri" w:cs="Calibri"/>
        </w:rPr>
      </w:pPr>
    </w:p>
    <w:p w14:paraId="5328DD7D" w14:textId="7D112752" w:rsidR="00A528EC" w:rsidRDefault="009A217B">
      <w:pPr>
        <w:widowControl/>
        <w:rPr>
          <w:rFonts w:ascii="Calibri" w:eastAsia="Calibri" w:hAnsi="Calibri" w:cs="Calibri"/>
        </w:rPr>
      </w:pPr>
      <w:r>
        <w:rPr>
          <w:rFonts w:ascii="Calibri" w:eastAsia="Calibri" w:hAnsi="Calibri" w:cs="Calibri"/>
        </w:rPr>
        <w:t xml:space="preserve">Proposals will be evaluated based upon the proven ability of the Respondent to provide </w:t>
      </w:r>
      <w:ins w:id="84" w:author="Author">
        <w:r w:rsidR="00A510D9" w:rsidRPr="0048311E">
          <w:rPr>
            <w:rFonts w:ascii="Garamond" w:eastAsia="Calibri" w:hAnsi="Garamond" w:cs="Times New Roman"/>
            <w:sz w:val="22"/>
            <w:szCs w:val="22"/>
            <w:lang w:val="sv-SE" w:eastAsia="en-US"/>
          </w:rPr>
          <w:t>Pre-ETS required activities</w:t>
        </w:r>
        <w:r w:rsidR="00A510D9">
          <w:rPr>
            <w:rFonts w:ascii="Calibri" w:eastAsia="Calibri" w:hAnsi="Calibri" w:cs="Calibri"/>
          </w:rPr>
          <w:t xml:space="preserve"> </w:t>
        </w:r>
      </w:ins>
      <w:del w:id="85" w:author="Author">
        <w:r w:rsidDel="00A510D9">
          <w:rPr>
            <w:rFonts w:ascii="Calibri" w:eastAsia="Calibri" w:hAnsi="Calibri" w:cs="Calibri"/>
          </w:rPr>
          <w:delText xml:space="preserve">services as a CCBHC as part of the State’s Demonstration Application.  In effect, Proposals will be scored on CCBHC readiness.  </w:delText>
        </w:r>
      </w:del>
      <w:r>
        <w:rPr>
          <w:rFonts w:ascii="Calibri" w:eastAsia="Calibri" w:hAnsi="Calibri" w:cs="Calibri"/>
        </w:rPr>
        <w:t>Specifically, the State will consider the following goals/priorities when evaluating Proposal</w:t>
      </w:r>
      <w:ins w:id="86" w:author="Author">
        <w:r w:rsidR="00A510D9">
          <w:rPr>
            <w:rFonts w:ascii="Calibri" w:eastAsia="Calibri" w:hAnsi="Calibri" w:cs="Calibri"/>
          </w:rPr>
          <w:t>s</w:t>
        </w:r>
      </w:ins>
      <w:del w:id="87" w:author="Author">
        <w:r w:rsidDel="00A510D9">
          <w:rPr>
            <w:rFonts w:ascii="Calibri" w:eastAsia="Calibri" w:hAnsi="Calibri" w:cs="Calibri"/>
          </w:rPr>
          <w:delText>s</w:delText>
        </w:r>
      </w:del>
      <w:r>
        <w:rPr>
          <w:rFonts w:ascii="Calibri" w:eastAsia="Calibri" w:hAnsi="Calibri" w:cs="Calibri"/>
        </w:rPr>
        <w:t>:</w:t>
      </w:r>
    </w:p>
    <w:p w14:paraId="58E6DD4E" w14:textId="77777777" w:rsidR="00A528EC" w:rsidRDefault="00A528EC">
      <w:pPr>
        <w:widowControl/>
        <w:rPr>
          <w:rFonts w:ascii="Calibri" w:eastAsia="Calibri" w:hAnsi="Calibri" w:cs="Calibri"/>
        </w:rPr>
      </w:pPr>
    </w:p>
    <w:p w14:paraId="5FC3ACE7" w14:textId="77777777" w:rsidR="00A528EC" w:rsidRDefault="009A217B">
      <w:pPr>
        <w:widowControl/>
        <w:rPr>
          <w:rFonts w:ascii="Calibri" w:eastAsia="Calibri" w:hAnsi="Calibri" w:cs="Calibri"/>
        </w:rPr>
      </w:pPr>
      <w:r>
        <w:rPr>
          <w:rFonts w:ascii="Calibri" w:eastAsia="Calibri" w:hAnsi="Calibri" w:cs="Calibri"/>
        </w:rPr>
        <w:t xml:space="preserve">Proposals will be scored with a maximum of 100 points.  This includes the evaluation of the Technical Proposal and Business Proposal. </w:t>
      </w:r>
    </w:p>
    <w:p w14:paraId="3B88899E" w14:textId="77777777" w:rsidR="00A528EC" w:rsidRDefault="00A528EC">
      <w:pPr>
        <w:widowControl/>
        <w:rPr>
          <w:rFonts w:ascii="Calibri" w:eastAsia="Calibri" w:hAnsi="Calibri" w:cs="Calibri"/>
        </w:rPr>
      </w:pPr>
    </w:p>
    <w:p w14:paraId="51B665DD" w14:textId="77777777" w:rsidR="00A528EC" w:rsidRDefault="009A217B">
      <w:pPr>
        <w:widowControl/>
        <w:rPr>
          <w:rFonts w:ascii="Calibri" w:eastAsia="Calibri" w:hAnsi="Calibri" w:cs="Calibri"/>
          <w:color w:val="000000"/>
        </w:rPr>
      </w:pPr>
      <w:r>
        <w:rPr>
          <w:rFonts w:ascii="Calibri" w:eastAsia="Calibri" w:hAnsi="Calibri" w:cs="Calibri"/>
        </w:rPr>
        <w:t>If any one or more of the criteria on which the responses to this RFS will be evaluated</w:t>
      </w:r>
      <w:r>
        <w:rPr>
          <w:rFonts w:ascii="Calibri" w:eastAsia="Calibri" w:hAnsi="Calibri" w:cs="Calibri"/>
          <w:color w:val="000000"/>
        </w:rPr>
        <w:t xml:space="preserve"> are found to be inconsistent or incompatible with applicable federal laws, regulations or policies, the </w:t>
      </w:r>
      <w:r>
        <w:rPr>
          <w:rFonts w:ascii="Calibri" w:eastAsia="Calibri" w:hAnsi="Calibri" w:cs="Calibri"/>
          <w:color w:val="000000"/>
        </w:rPr>
        <w:lastRenderedPageBreak/>
        <w:t>specific criterion or criteria will be disregarded, and the responses will be evaluated and scored without considering such criterion or criteria.</w:t>
      </w:r>
    </w:p>
    <w:p w14:paraId="69E2BB2B" w14:textId="77777777" w:rsidR="00A528EC" w:rsidRDefault="00A528EC">
      <w:pPr>
        <w:widowControl/>
        <w:rPr>
          <w:rFonts w:ascii="Calibri" w:eastAsia="Calibri" w:hAnsi="Calibri" w:cs="Calibri"/>
          <w:color w:val="000000"/>
        </w:rPr>
      </w:pPr>
    </w:p>
    <w:p w14:paraId="57C0D796" w14:textId="77777777" w:rsidR="00A528EC" w:rsidRDefault="00A528EC">
      <w:pPr>
        <w:widowControl/>
        <w:rPr>
          <w:rFonts w:ascii="Calibri" w:eastAsia="Calibri" w:hAnsi="Calibri" w:cs="Calibri"/>
        </w:rPr>
      </w:pPr>
    </w:p>
    <w:p w14:paraId="72BA083C" w14:textId="77777777" w:rsidR="00A528EC" w:rsidRDefault="009A217B">
      <w:pPr>
        <w:ind w:left="720"/>
        <w:jc w:val="center"/>
        <w:rPr>
          <w:rFonts w:ascii="Calibri" w:eastAsia="Calibri" w:hAnsi="Calibri" w:cs="Calibri"/>
          <w:b/>
        </w:rPr>
      </w:pPr>
      <w:r>
        <w:rPr>
          <w:rFonts w:ascii="Calibri" w:eastAsia="Calibri" w:hAnsi="Calibri" w:cs="Calibri"/>
          <w:b/>
        </w:rPr>
        <w:t>Summary of Evaluation Criteria:</w:t>
      </w: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A528EC" w14:paraId="57E7B3C0" w14:textId="77777777">
        <w:trPr>
          <w:trHeight w:val="23"/>
        </w:trPr>
        <w:tc>
          <w:tcPr>
            <w:tcW w:w="4920" w:type="dxa"/>
            <w:shd w:val="clear" w:color="auto" w:fill="D9D9D9"/>
            <w:vAlign w:val="center"/>
          </w:tcPr>
          <w:p w14:paraId="1FDF52F2" w14:textId="77777777" w:rsidR="00A528EC" w:rsidRDefault="009A217B">
            <w:pPr>
              <w:jc w:val="center"/>
              <w:rPr>
                <w:rFonts w:ascii="Calibri" w:eastAsia="Calibri" w:hAnsi="Calibri" w:cs="Calibri"/>
                <w:b/>
              </w:rPr>
            </w:pPr>
            <w:r>
              <w:rPr>
                <w:rFonts w:ascii="Calibri" w:eastAsia="Calibri" w:hAnsi="Calibri" w:cs="Calibri"/>
                <w:b/>
              </w:rPr>
              <w:t>Criteria</w:t>
            </w:r>
          </w:p>
        </w:tc>
        <w:tc>
          <w:tcPr>
            <w:tcW w:w="4440" w:type="dxa"/>
            <w:shd w:val="clear" w:color="auto" w:fill="D9D9D9"/>
          </w:tcPr>
          <w:p w14:paraId="266B6AD4" w14:textId="77777777" w:rsidR="00A528EC" w:rsidRDefault="009A217B">
            <w:pPr>
              <w:jc w:val="center"/>
              <w:rPr>
                <w:rFonts w:ascii="Calibri" w:eastAsia="Calibri" w:hAnsi="Calibri" w:cs="Calibri"/>
                <w:b/>
              </w:rPr>
            </w:pPr>
            <w:r>
              <w:rPr>
                <w:rFonts w:ascii="Calibri" w:eastAsia="Calibri" w:hAnsi="Calibri" w:cs="Calibri"/>
                <w:b/>
              </w:rPr>
              <w:t>Points</w:t>
            </w:r>
          </w:p>
        </w:tc>
      </w:tr>
      <w:tr w:rsidR="00A528EC" w14:paraId="0127BC05" w14:textId="77777777">
        <w:trPr>
          <w:trHeight w:val="44"/>
        </w:trPr>
        <w:tc>
          <w:tcPr>
            <w:tcW w:w="4920" w:type="dxa"/>
            <w:vAlign w:val="center"/>
          </w:tcPr>
          <w:p w14:paraId="7874122C" w14:textId="77777777" w:rsidR="00A528EC" w:rsidRDefault="009A217B">
            <w:pPr>
              <w:ind w:left="333" w:hanging="333"/>
              <w:rPr>
                <w:rFonts w:ascii="Calibri" w:eastAsia="Calibri" w:hAnsi="Calibri" w:cs="Calibri"/>
              </w:rPr>
            </w:pPr>
            <w:r>
              <w:rPr>
                <w:rFonts w:ascii="Calibri" w:eastAsia="Calibri" w:hAnsi="Calibri" w:cs="Calibri"/>
              </w:rPr>
              <w:t>1.  Adherence to Mandatory Requirements</w:t>
            </w:r>
          </w:p>
        </w:tc>
        <w:tc>
          <w:tcPr>
            <w:tcW w:w="4440" w:type="dxa"/>
            <w:vAlign w:val="center"/>
          </w:tcPr>
          <w:p w14:paraId="346C7775" w14:textId="77777777" w:rsidR="00A528EC" w:rsidRDefault="009A217B">
            <w:pPr>
              <w:jc w:val="center"/>
              <w:rPr>
                <w:rFonts w:ascii="Calibri" w:eastAsia="Calibri" w:hAnsi="Calibri" w:cs="Calibri"/>
              </w:rPr>
            </w:pPr>
            <w:r>
              <w:rPr>
                <w:rFonts w:ascii="Calibri" w:eastAsia="Calibri" w:hAnsi="Calibri" w:cs="Calibri"/>
              </w:rPr>
              <w:t>Pass/Fail</w:t>
            </w:r>
          </w:p>
        </w:tc>
      </w:tr>
      <w:tr w:rsidR="00A528EC" w14:paraId="52687304" w14:textId="77777777">
        <w:trPr>
          <w:trHeight w:val="350"/>
        </w:trPr>
        <w:tc>
          <w:tcPr>
            <w:tcW w:w="4920" w:type="dxa"/>
            <w:vAlign w:val="center"/>
          </w:tcPr>
          <w:p w14:paraId="004E9D4C" w14:textId="77777777" w:rsidR="00A528EC" w:rsidRDefault="009A217B">
            <w:pPr>
              <w:ind w:left="333" w:hanging="333"/>
              <w:rPr>
                <w:rFonts w:ascii="Calibri" w:eastAsia="Calibri" w:hAnsi="Calibri" w:cs="Calibri"/>
              </w:rPr>
            </w:pPr>
            <w:r>
              <w:rPr>
                <w:rFonts w:ascii="Calibri" w:eastAsia="Calibri" w:hAnsi="Calibri" w:cs="Calibri"/>
              </w:rPr>
              <w:t>2.  Management Assessment/Quality (Business and Technical Proposal)</w:t>
            </w:r>
          </w:p>
        </w:tc>
        <w:tc>
          <w:tcPr>
            <w:tcW w:w="4440" w:type="dxa"/>
            <w:vAlign w:val="center"/>
          </w:tcPr>
          <w:p w14:paraId="22F2534D" w14:textId="77777777" w:rsidR="00A528EC" w:rsidRDefault="009A217B">
            <w:pPr>
              <w:pBdr>
                <w:top w:val="nil"/>
                <w:left w:val="nil"/>
                <w:bottom w:val="nil"/>
                <w:right w:val="nil"/>
                <w:between w:val="nil"/>
              </w:pBdr>
              <w:jc w:val="center"/>
              <w:rPr>
                <w:rFonts w:ascii="Calibri" w:eastAsia="Calibri" w:hAnsi="Calibri" w:cs="Calibri"/>
                <w:b/>
              </w:rPr>
            </w:pPr>
            <w:r>
              <w:rPr>
                <w:rFonts w:ascii="Calibri" w:eastAsia="Calibri" w:hAnsi="Calibri" w:cs="Calibri"/>
                <w:b/>
              </w:rPr>
              <w:t>100 available points</w:t>
            </w:r>
          </w:p>
          <w:p w14:paraId="0D142F6F" w14:textId="77777777" w:rsidR="00A528EC" w:rsidRDefault="00A528EC">
            <w:pPr>
              <w:jc w:val="center"/>
              <w:rPr>
                <w:rFonts w:ascii="Calibri" w:eastAsia="Calibri" w:hAnsi="Calibri" w:cs="Calibri"/>
                <w:b/>
              </w:rPr>
            </w:pPr>
          </w:p>
        </w:tc>
      </w:tr>
      <w:tr w:rsidR="00A528EC" w14:paraId="67B37BF9" w14:textId="77777777">
        <w:trPr>
          <w:trHeight w:val="305"/>
        </w:trPr>
        <w:tc>
          <w:tcPr>
            <w:tcW w:w="4920" w:type="dxa"/>
            <w:shd w:val="clear" w:color="auto" w:fill="CCCCCC"/>
            <w:vAlign w:val="center"/>
          </w:tcPr>
          <w:p w14:paraId="46FE0C09" w14:textId="77777777" w:rsidR="00A528EC" w:rsidRDefault="009A217B">
            <w:pPr>
              <w:rPr>
                <w:rFonts w:ascii="Calibri" w:eastAsia="Calibri" w:hAnsi="Calibri" w:cs="Calibri"/>
                <w:b/>
              </w:rPr>
            </w:pPr>
            <w:r>
              <w:rPr>
                <w:rFonts w:ascii="Calibri" w:eastAsia="Calibri" w:hAnsi="Calibri" w:cs="Calibri"/>
                <w:b/>
              </w:rPr>
              <w:t>Total</w:t>
            </w:r>
          </w:p>
        </w:tc>
        <w:tc>
          <w:tcPr>
            <w:tcW w:w="4440" w:type="dxa"/>
            <w:shd w:val="clear" w:color="auto" w:fill="CCCCCC"/>
            <w:vAlign w:val="center"/>
          </w:tcPr>
          <w:p w14:paraId="0092EB3C" w14:textId="77777777" w:rsidR="00A528EC" w:rsidRDefault="009A217B">
            <w:pPr>
              <w:jc w:val="center"/>
              <w:rPr>
                <w:rFonts w:ascii="Calibri" w:eastAsia="Calibri" w:hAnsi="Calibri" w:cs="Calibri"/>
                <w:b/>
              </w:rPr>
            </w:pPr>
            <w:r>
              <w:rPr>
                <w:rFonts w:ascii="Calibri" w:eastAsia="Calibri" w:hAnsi="Calibri" w:cs="Calibri"/>
                <w:b/>
              </w:rPr>
              <w:t xml:space="preserve">100 </w:t>
            </w:r>
          </w:p>
        </w:tc>
      </w:tr>
    </w:tbl>
    <w:p w14:paraId="4475AD14" w14:textId="77777777" w:rsidR="00A528EC" w:rsidRDefault="00A528EC">
      <w:pPr>
        <w:widowControl/>
        <w:rPr>
          <w:rFonts w:ascii="Calibri" w:eastAsia="Calibri" w:hAnsi="Calibri" w:cs="Calibri"/>
        </w:rPr>
      </w:pPr>
    </w:p>
    <w:p w14:paraId="09A144F2" w14:textId="77777777" w:rsidR="00A528EC" w:rsidRDefault="009A217B">
      <w:pPr>
        <w:widowControl/>
        <w:rPr>
          <w:rFonts w:ascii="Calibri" w:eastAsia="Calibri" w:hAnsi="Calibri" w:cs="Calibri"/>
        </w:rPr>
      </w:pPr>
      <w:r>
        <w:rPr>
          <w:rFonts w:ascii="Calibri" w:eastAsia="Calibri" w:hAnsi="Calibri" w:cs="Calibri"/>
        </w:rPr>
        <w:t xml:space="preserve">All Proposals will be evaluated using the following approach.  </w:t>
      </w:r>
    </w:p>
    <w:p w14:paraId="120C4E94" w14:textId="77777777" w:rsidR="00A528EC" w:rsidRDefault="00A528EC">
      <w:pPr>
        <w:widowControl/>
        <w:rPr>
          <w:rFonts w:ascii="Calibri" w:eastAsia="Calibri" w:hAnsi="Calibri" w:cs="Calibri"/>
        </w:rPr>
      </w:pPr>
    </w:p>
    <w:p w14:paraId="77D71EC0" w14:textId="77777777" w:rsidR="00A528EC" w:rsidRDefault="009A217B">
      <w:pPr>
        <w:widowControl/>
        <w:rPr>
          <w:rFonts w:ascii="Calibri" w:eastAsia="Calibri" w:hAnsi="Calibri" w:cs="Calibri"/>
          <w:b/>
          <w:u w:val="single"/>
        </w:rPr>
      </w:pPr>
      <w:r>
        <w:rPr>
          <w:rFonts w:ascii="Calibri" w:eastAsia="Calibri" w:hAnsi="Calibri" w:cs="Calibri"/>
          <w:b/>
          <w:u w:val="single"/>
        </w:rPr>
        <w:t>Step 1</w:t>
      </w:r>
    </w:p>
    <w:p w14:paraId="42AFC42D" w14:textId="77777777" w:rsidR="00A528EC" w:rsidRDefault="00A528EC">
      <w:pPr>
        <w:widowControl/>
        <w:rPr>
          <w:rFonts w:ascii="Calibri" w:eastAsia="Calibri" w:hAnsi="Calibri" w:cs="Calibri"/>
        </w:rPr>
      </w:pPr>
    </w:p>
    <w:p w14:paraId="2AEC122E" w14:textId="77777777" w:rsidR="00A528EC" w:rsidRDefault="009A217B">
      <w:pPr>
        <w:widowControl/>
        <w:rPr>
          <w:rFonts w:ascii="Calibri" w:eastAsia="Calibri" w:hAnsi="Calibri" w:cs="Calibri"/>
        </w:rPr>
      </w:pPr>
      <w:r>
        <w:rPr>
          <w:rFonts w:ascii="Calibri" w:eastAsia="Calibri" w:hAnsi="Calibri" w:cs="Calibri"/>
        </w:rPr>
        <w:t xml:space="preserve">In this step proposals will be evaluated only against Criteria 1 to ensure that they adhere to Mandatory Requirements. The Mandatory Requirements are: </w:t>
      </w:r>
    </w:p>
    <w:p w14:paraId="271CA723" w14:textId="77777777" w:rsidR="00A528EC" w:rsidRDefault="00A528EC">
      <w:pPr>
        <w:widowControl/>
        <w:rPr>
          <w:rFonts w:ascii="Calibri" w:eastAsia="Calibri" w:hAnsi="Calibri" w:cs="Calibri"/>
        </w:rPr>
      </w:pPr>
    </w:p>
    <w:p w14:paraId="34A9DADC" w14:textId="0101016B" w:rsidR="00A528EC" w:rsidRDefault="009A217B">
      <w:pPr>
        <w:widowControl/>
        <w:numPr>
          <w:ilvl w:val="0"/>
          <w:numId w:val="10"/>
        </w:numPr>
        <w:rPr>
          <w:rFonts w:ascii="Calibri" w:eastAsia="Calibri" w:hAnsi="Calibri" w:cs="Calibri"/>
        </w:rPr>
      </w:pPr>
      <w:r w:rsidRPr="5C9961A6">
        <w:rPr>
          <w:rFonts w:ascii="Calibri" w:eastAsia="Calibri" w:hAnsi="Calibri" w:cs="Calibri"/>
        </w:rPr>
        <w:t xml:space="preserve">Respondent must have submitted an Executive Summary, </w:t>
      </w:r>
      <w:r w:rsidRPr="5C9961A6">
        <w:rPr>
          <w:rFonts w:ascii="Calibri" w:eastAsia="Calibri" w:hAnsi="Calibri" w:cs="Calibri"/>
          <w:b/>
          <w:bCs/>
        </w:rPr>
        <w:t>Attachment</w:t>
      </w:r>
      <w:r w:rsidR="00CC161A">
        <w:rPr>
          <w:rFonts w:ascii="Calibri" w:eastAsia="Calibri" w:hAnsi="Calibri" w:cs="Calibri"/>
          <w:b/>
          <w:bCs/>
        </w:rPr>
        <w:t xml:space="preserve"> </w:t>
      </w:r>
      <w:proofErr w:type="gramStart"/>
      <w:r w:rsidR="00CC161A">
        <w:rPr>
          <w:rFonts w:ascii="Calibri" w:eastAsia="Calibri" w:hAnsi="Calibri" w:cs="Calibri"/>
          <w:b/>
          <w:bCs/>
        </w:rPr>
        <w:t>B</w:t>
      </w:r>
      <w:r w:rsidRPr="5C9961A6">
        <w:rPr>
          <w:rFonts w:ascii="Calibri" w:eastAsia="Calibri" w:hAnsi="Calibri" w:cs="Calibri"/>
          <w:b/>
          <w:bCs/>
        </w:rPr>
        <w:t xml:space="preserve"> </w:t>
      </w:r>
      <w:r w:rsidRPr="5C9961A6">
        <w:rPr>
          <w:rFonts w:ascii="Calibri" w:eastAsia="Calibri" w:hAnsi="Calibri" w:cs="Calibri"/>
        </w:rPr>
        <w:t xml:space="preserve"> Business</w:t>
      </w:r>
      <w:proofErr w:type="gramEnd"/>
      <w:r w:rsidRPr="5C9961A6">
        <w:rPr>
          <w:rFonts w:ascii="Calibri" w:eastAsia="Calibri" w:hAnsi="Calibri" w:cs="Calibri"/>
        </w:rPr>
        <w:t xml:space="preserve"> proposal, </w:t>
      </w:r>
      <w:r w:rsidRPr="5C9961A6">
        <w:rPr>
          <w:rFonts w:ascii="Calibri" w:eastAsia="Calibri" w:hAnsi="Calibri" w:cs="Calibri"/>
          <w:b/>
          <w:bCs/>
        </w:rPr>
        <w:t xml:space="preserve">Attachment </w:t>
      </w:r>
      <w:r w:rsidR="00CC161A">
        <w:rPr>
          <w:rFonts w:ascii="Calibri" w:eastAsia="Calibri" w:hAnsi="Calibri" w:cs="Calibri"/>
          <w:b/>
          <w:bCs/>
        </w:rPr>
        <w:t xml:space="preserve">C, </w:t>
      </w:r>
      <w:r w:rsidRPr="5C9961A6">
        <w:rPr>
          <w:rFonts w:ascii="Calibri" w:eastAsia="Calibri" w:hAnsi="Calibri" w:cs="Calibri"/>
        </w:rPr>
        <w:t>Technical Proposal Template</w:t>
      </w:r>
    </w:p>
    <w:p w14:paraId="59C87C48" w14:textId="6A7AA48D" w:rsidR="00A528EC" w:rsidRDefault="009A217B">
      <w:pPr>
        <w:widowControl/>
        <w:numPr>
          <w:ilvl w:val="0"/>
          <w:numId w:val="10"/>
        </w:numPr>
        <w:rPr>
          <w:rFonts w:ascii="Calibri" w:eastAsia="Calibri" w:hAnsi="Calibri" w:cs="Calibri"/>
        </w:rPr>
      </w:pPr>
      <w:r>
        <w:rPr>
          <w:rFonts w:ascii="Calibri" w:eastAsia="Calibri" w:hAnsi="Calibri" w:cs="Calibri"/>
        </w:rPr>
        <w:t xml:space="preserve">Respondent must have submitted an </w:t>
      </w:r>
      <w:r>
        <w:rPr>
          <w:rFonts w:ascii="Calibri" w:eastAsia="Calibri" w:hAnsi="Calibri" w:cs="Calibri"/>
          <w:b/>
        </w:rPr>
        <w:t xml:space="preserve">Attachment </w:t>
      </w:r>
      <w:r w:rsidR="00CC161A">
        <w:rPr>
          <w:rFonts w:ascii="Calibri" w:eastAsia="Calibri" w:hAnsi="Calibri" w:cs="Calibri"/>
          <w:b/>
        </w:rPr>
        <w:t xml:space="preserve">E </w:t>
      </w:r>
      <w:r>
        <w:rPr>
          <w:rFonts w:ascii="Calibri" w:eastAsia="Calibri" w:hAnsi="Calibri" w:cs="Calibri"/>
        </w:rPr>
        <w:t>Attestation Form, complete with all requested supporting documents.</w:t>
      </w:r>
    </w:p>
    <w:p w14:paraId="75FBE423" w14:textId="77777777" w:rsidR="00A528EC" w:rsidRDefault="00A528EC">
      <w:pPr>
        <w:widowControl/>
        <w:rPr>
          <w:rFonts w:ascii="Calibri" w:eastAsia="Calibri" w:hAnsi="Calibri" w:cs="Calibri"/>
        </w:rPr>
      </w:pPr>
    </w:p>
    <w:p w14:paraId="61A2675A" w14:textId="77777777" w:rsidR="00A528EC" w:rsidRDefault="009A217B">
      <w:pPr>
        <w:widowControl/>
        <w:rPr>
          <w:rFonts w:ascii="Calibri" w:eastAsia="Calibri" w:hAnsi="Calibri" w:cs="Calibri"/>
        </w:rPr>
      </w:pPr>
      <w:r>
        <w:rPr>
          <w:rFonts w:ascii="Calibri" w:eastAsia="Calibri" w:hAnsi="Calibri" w:cs="Calibri"/>
        </w:rPr>
        <w:t xml:space="preserve"> Any proposals not meeting the Mandatory Requirements will be disqualified.  </w:t>
      </w:r>
    </w:p>
    <w:p w14:paraId="2D3F0BEC" w14:textId="77777777" w:rsidR="00A528EC" w:rsidRDefault="00A528EC">
      <w:pPr>
        <w:widowControl/>
        <w:rPr>
          <w:rFonts w:ascii="Calibri" w:eastAsia="Calibri" w:hAnsi="Calibri" w:cs="Calibri"/>
        </w:rPr>
      </w:pPr>
    </w:p>
    <w:p w14:paraId="2B3DA3AA" w14:textId="77777777" w:rsidR="00A528EC" w:rsidRDefault="009A217B">
      <w:pPr>
        <w:widowControl/>
        <w:rPr>
          <w:rFonts w:ascii="Calibri" w:eastAsia="Calibri" w:hAnsi="Calibri" w:cs="Calibri"/>
          <w:b/>
          <w:u w:val="single"/>
        </w:rPr>
      </w:pPr>
      <w:r>
        <w:rPr>
          <w:rFonts w:ascii="Calibri" w:eastAsia="Calibri" w:hAnsi="Calibri" w:cs="Calibri"/>
          <w:b/>
          <w:u w:val="single"/>
        </w:rPr>
        <w:t>Step 2</w:t>
      </w:r>
    </w:p>
    <w:p w14:paraId="75CF4315" w14:textId="77777777" w:rsidR="00A528EC" w:rsidRDefault="00A528EC">
      <w:pPr>
        <w:widowControl/>
        <w:rPr>
          <w:rFonts w:ascii="Calibri" w:eastAsia="Calibri" w:hAnsi="Calibri" w:cs="Calibri"/>
        </w:rPr>
      </w:pPr>
    </w:p>
    <w:p w14:paraId="1769E9B9" w14:textId="77777777" w:rsidR="00A528EC" w:rsidRDefault="009A217B">
      <w:pPr>
        <w:widowControl/>
        <w:rPr>
          <w:rFonts w:ascii="Calibri" w:eastAsia="Calibri" w:hAnsi="Calibri" w:cs="Calibri"/>
        </w:rPr>
      </w:pPr>
      <w:r>
        <w:rPr>
          <w:rFonts w:ascii="Calibri" w:eastAsia="Calibri" w:hAnsi="Calibri" w:cs="Calibri"/>
        </w:rPr>
        <w:t>The proposals that fulfill the Step 1 Mandatory Requirements will then be scored based on Criteria 2. All proposals will be ranked based on their score.  This ranking may be used to create a “short list”.  Any proposal not making the “short list” will not be further evaluated.</w:t>
      </w:r>
    </w:p>
    <w:p w14:paraId="3CB648E9" w14:textId="77777777" w:rsidR="00A528EC" w:rsidRDefault="00A528EC">
      <w:pPr>
        <w:widowControl/>
        <w:rPr>
          <w:rFonts w:ascii="Calibri" w:eastAsia="Calibri" w:hAnsi="Calibri" w:cs="Calibri"/>
        </w:rPr>
      </w:pPr>
    </w:p>
    <w:p w14:paraId="54A1968D" w14:textId="77777777" w:rsidR="00A528EC" w:rsidRDefault="009A217B">
      <w:pPr>
        <w:widowControl/>
        <w:rPr>
          <w:rFonts w:ascii="Calibri" w:eastAsia="Calibri" w:hAnsi="Calibri" w:cs="Calibri"/>
        </w:rPr>
      </w:pPr>
      <w:r>
        <w:rPr>
          <w:rFonts w:ascii="Calibri" w:eastAsia="Calibri" w:hAnsi="Calibri" w:cs="Calibri"/>
        </w:rPr>
        <w:t xml:space="preserve">Step 2 may include one or more rounds of proposal discussions, oral presentations, clarifications, and/or demonstrations focused on proposal elements.  Step 2 may include additional “short lists” at the State’s sole discretion. </w:t>
      </w:r>
    </w:p>
    <w:p w14:paraId="0C178E9E" w14:textId="77777777" w:rsidR="00A528EC" w:rsidRDefault="00A528EC">
      <w:pPr>
        <w:widowControl/>
        <w:rPr>
          <w:rFonts w:ascii="Calibri" w:eastAsia="Calibri" w:hAnsi="Calibri" w:cs="Calibri"/>
        </w:rPr>
      </w:pPr>
    </w:p>
    <w:p w14:paraId="166E3695" w14:textId="77777777" w:rsidR="00A528EC" w:rsidRDefault="009A217B">
      <w:pPr>
        <w:widowControl/>
        <w:rPr>
          <w:rFonts w:ascii="Calibri" w:eastAsia="Calibri" w:hAnsi="Calibri" w:cs="Calibri"/>
          <w:b/>
          <w:u w:val="single"/>
        </w:rPr>
      </w:pPr>
      <w:r>
        <w:rPr>
          <w:rFonts w:ascii="Calibri" w:eastAsia="Calibri" w:hAnsi="Calibri" w:cs="Calibri"/>
          <w:b/>
          <w:u w:val="single"/>
        </w:rPr>
        <w:t>Step 3</w:t>
      </w:r>
    </w:p>
    <w:p w14:paraId="3C0395D3" w14:textId="77777777" w:rsidR="00A528EC" w:rsidRDefault="00A528EC">
      <w:pPr>
        <w:widowControl/>
        <w:rPr>
          <w:rFonts w:ascii="Calibri" w:eastAsia="Calibri" w:hAnsi="Calibri" w:cs="Calibri"/>
        </w:rPr>
      </w:pPr>
    </w:p>
    <w:p w14:paraId="4C076F37" w14:textId="77777777" w:rsidR="00A528EC" w:rsidRDefault="009A217B">
      <w:pPr>
        <w:widowControl/>
        <w:rPr>
          <w:rFonts w:ascii="Calibri" w:eastAsia="Calibri" w:hAnsi="Calibri" w:cs="Calibri"/>
        </w:rPr>
      </w:pPr>
      <w:r>
        <w:rPr>
          <w:rFonts w:ascii="Calibri" w:eastAsia="Calibri" w:hAnsi="Calibri" w:cs="Calibri"/>
        </w:rPr>
        <w:t>The short-listed proposals will then be evaluated based on the entire evaluation criteria outlined in the table above.</w:t>
      </w:r>
    </w:p>
    <w:p w14:paraId="3254BC2F" w14:textId="77777777" w:rsidR="00A528EC" w:rsidRDefault="00A528EC">
      <w:pPr>
        <w:widowControl/>
        <w:rPr>
          <w:rFonts w:ascii="Calibri" w:eastAsia="Calibri" w:hAnsi="Calibri" w:cs="Calibri"/>
        </w:rPr>
      </w:pPr>
    </w:p>
    <w:p w14:paraId="1E084951" w14:textId="1A897CB0" w:rsidR="00A528EC" w:rsidRDefault="009A217B">
      <w:pPr>
        <w:widowControl/>
        <w:rPr>
          <w:rFonts w:ascii="Calibri" w:eastAsia="Calibri" w:hAnsi="Calibri" w:cs="Calibri"/>
        </w:rPr>
      </w:pPr>
      <w:r w:rsidRPr="5C9961A6">
        <w:rPr>
          <w:rFonts w:ascii="Calibri" w:eastAsia="Calibri" w:hAnsi="Calibri" w:cs="Calibri"/>
        </w:rPr>
        <w:lastRenderedPageBreak/>
        <w:t xml:space="preserve">If the State conducts additional rounds of discussions which lead to changes in either the technical proposal </w:t>
      </w:r>
      <w:r w:rsidR="671E0AF8" w:rsidRPr="5C9961A6">
        <w:rPr>
          <w:rFonts w:ascii="Calibri" w:eastAsia="Calibri" w:hAnsi="Calibri" w:cs="Calibri"/>
        </w:rPr>
        <w:t xml:space="preserve">or business proposal </w:t>
      </w:r>
      <w:r w:rsidRPr="5C9961A6">
        <w:rPr>
          <w:rFonts w:ascii="Calibri" w:eastAsia="Calibri" w:hAnsi="Calibri" w:cs="Calibri"/>
        </w:rPr>
        <w:t>for the short-listed Respondents, their scores will be recomputed.</w:t>
      </w:r>
    </w:p>
    <w:p w14:paraId="651E9592" w14:textId="77777777" w:rsidR="00A528EC" w:rsidRDefault="00A528EC">
      <w:pPr>
        <w:widowControl/>
        <w:rPr>
          <w:rFonts w:ascii="Calibri" w:eastAsia="Calibri" w:hAnsi="Calibri" w:cs="Calibri"/>
        </w:rPr>
      </w:pPr>
    </w:p>
    <w:p w14:paraId="059273BF" w14:textId="77777777" w:rsidR="00A528EC" w:rsidRDefault="009A217B">
      <w:pPr>
        <w:widowControl/>
        <w:rPr>
          <w:rFonts w:ascii="Calibri" w:eastAsia="Calibri" w:hAnsi="Calibri" w:cs="Calibri"/>
        </w:rPr>
      </w:pPr>
      <w:r>
        <w:rPr>
          <w:rFonts w:ascii="Calibri" w:eastAsia="Calibri" w:hAnsi="Calibri" w:cs="Calibri"/>
        </w:rPr>
        <w:t>The section below describes the different evaluation criteria.</w:t>
      </w:r>
    </w:p>
    <w:p w14:paraId="269E314A" w14:textId="77777777" w:rsidR="00A528EC" w:rsidRDefault="00A528EC">
      <w:pPr>
        <w:widowControl/>
        <w:rPr>
          <w:rFonts w:ascii="Calibri" w:eastAsia="Calibri" w:hAnsi="Calibri" w:cs="Calibri"/>
        </w:rPr>
      </w:pPr>
    </w:p>
    <w:p w14:paraId="638D53F9" w14:textId="77777777" w:rsidR="00A528EC" w:rsidRDefault="009A217B">
      <w:pPr>
        <w:pStyle w:val="Heading3"/>
        <w:ind w:left="720"/>
        <w:jc w:val="left"/>
        <w:rPr>
          <w:rFonts w:ascii="Calibri" w:eastAsia="Calibri" w:hAnsi="Calibri" w:cs="Calibri"/>
          <w:b w:val="0"/>
          <w:sz w:val="24"/>
          <w:szCs w:val="24"/>
        </w:rPr>
      </w:pPr>
      <w:bookmarkStart w:id="88" w:name="_heading=h.39kk8xu" w:colFirst="0" w:colLast="0"/>
      <w:bookmarkEnd w:id="88"/>
      <w:r>
        <w:rPr>
          <w:rFonts w:ascii="Calibri" w:eastAsia="Calibri" w:hAnsi="Calibri" w:cs="Calibri"/>
          <w:b w:val="0"/>
          <w:sz w:val="24"/>
          <w:szCs w:val="24"/>
        </w:rPr>
        <w:t>3.2.1</w:t>
      </w:r>
      <w:r>
        <w:rPr>
          <w:rFonts w:ascii="Calibri" w:eastAsia="Calibri" w:hAnsi="Calibri" w:cs="Calibri"/>
          <w:b w:val="0"/>
          <w:sz w:val="24"/>
          <w:szCs w:val="24"/>
        </w:rPr>
        <w:tab/>
      </w:r>
      <w:r>
        <w:rPr>
          <w:rFonts w:ascii="Calibri" w:eastAsia="Calibri" w:hAnsi="Calibri" w:cs="Calibri"/>
          <w:sz w:val="24"/>
          <w:szCs w:val="24"/>
        </w:rPr>
        <w:t>Adherence to Requirements</w:t>
      </w:r>
      <w:r>
        <w:rPr>
          <w:rFonts w:ascii="Calibri" w:eastAsia="Calibri" w:hAnsi="Calibri" w:cs="Calibri"/>
          <w:b w:val="0"/>
          <w:sz w:val="24"/>
          <w:szCs w:val="24"/>
        </w:rPr>
        <w:t xml:space="preserve"> – Pass/Fail</w:t>
      </w:r>
    </w:p>
    <w:p w14:paraId="05C96035" w14:textId="77777777" w:rsidR="00A528EC" w:rsidRDefault="009A217B">
      <w:pPr>
        <w:widowControl/>
        <w:ind w:left="1440"/>
        <w:rPr>
          <w:rFonts w:ascii="Calibri" w:eastAsia="Calibri" w:hAnsi="Calibri" w:cs="Calibri"/>
        </w:rPr>
      </w:pPr>
      <w:r>
        <w:rPr>
          <w:rFonts w:ascii="Calibri" w:eastAsia="Calibri" w:hAnsi="Calibri" w:cs="Calibri"/>
        </w:rPr>
        <w:t>Respondents passing this category move to Phase 2 and proposal is evaluated for Management Assessment/Quality</w:t>
      </w:r>
    </w:p>
    <w:p w14:paraId="47341341" w14:textId="77777777" w:rsidR="00A528EC" w:rsidRDefault="00A528EC">
      <w:pPr>
        <w:widowControl/>
        <w:ind w:left="1440" w:hanging="720"/>
        <w:rPr>
          <w:rFonts w:ascii="Calibri" w:eastAsia="Calibri" w:hAnsi="Calibri" w:cs="Calibri"/>
        </w:rPr>
      </w:pPr>
    </w:p>
    <w:p w14:paraId="1D942E33" w14:textId="77777777" w:rsidR="00A528EC" w:rsidRDefault="009A217B">
      <w:pPr>
        <w:widowControl/>
        <w:ind w:left="1440" w:hanging="720"/>
        <w:rPr>
          <w:rFonts w:ascii="Calibri" w:eastAsia="Calibri" w:hAnsi="Calibri" w:cs="Calibri"/>
          <w:b/>
        </w:rPr>
      </w:pPr>
      <w:r>
        <w:rPr>
          <w:rFonts w:ascii="Calibri" w:eastAsia="Calibri" w:hAnsi="Calibri" w:cs="Calibri"/>
          <w:b/>
        </w:rPr>
        <w:t xml:space="preserve">The following category cannot exceed 100 points. </w:t>
      </w:r>
    </w:p>
    <w:p w14:paraId="42EF2083" w14:textId="77777777" w:rsidR="00A528EC" w:rsidRDefault="00A528EC">
      <w:pPr>
        <w:widowControl/>
        <w:ind w:left="1440" w:hanging="720"/>
        <w:rPr>
          <w:rFonts w:ascii="Calibri" w:eastAsia="Calibri" w:hAnsi="Calibri" w:cs="Calibri"/>
          <w:b/>
        </w:rPr>
      </w:pPr>
    </w:p>
    <w:p w14:paraId="34C15833" w14:textId="77777777" w:rsidR="00A528EC" w:rsidRDefault="009A217B">
      <w:pPr>
        <w:pStyle w:val="Heading3"/>
        <w:ind w:left="720"/>
        <w:jc w:val="left"/>
        <w:rPr>
          <w:rFonts w:ascii="Calibri" w:eastAsia="Calibri" w:hAnsi="Calibri" w:cs="Calibri"/>
          <w:b w:val="0"/>
          <w:sz w:val="24"/>
          <w:szCs w:val="24"/>
        </w:rPr>
      </w:pPr>
      <w:bookmarkStart w:id="89" w:name="_heading=h.1opuj5n" w:colFirst="0" w:colLast="0"/>
      <w:bookmarkEnd w:id="89"/>
      <w:r>
        <w:rPr>
          <w:rFonts w:ascii="Calibri" w:eastAsia="Calibri" w:hAnsi="Calibri" w:cs="Calibri"/>
          <w:b w:val="0"/>
          <w:sz w:val="24"/>
          <w:szCs w:val="24"/>
        </w:rPr>
        <w:t>3.2.2</w:t>
      </w:r>
      <w:r>
        <w:rPr>
          <w:rFonts w:ascii="Calibri" w:eastAsia="Calibri" w:hAnsi="Calibri" w:cs="Calibri"/>
          <w:b w:val="0"/>
          <w:sz w:val="24"/>
          <w:szCs w:val="24"/>
        </w:rPr>
        <w:tab/>
      </w:r>
      <w:r>
        <w:rPr>
          <w:rFonts w:ascii="Calibri" w:eastAsia="Calibri" w:hAnsi="Calibri" w:cs="Calibri"/>
          <w:sz w:val="24"/>
          <w:szCs w:val="24"/>
        </w:rPr>
        <w:t>Management Assessment/Quality</w:t>
      </w:r>
    </w:p>
    <w:p w14:paraId="254593BD" w14:textId="77777777" w:rsidR="00A528EC" w:rsidRDefault="009A217B">
      <w:pPr>
        <w:widowControl/>
        <w:pBdr>
          <w:top w:val="nil"/>
          <w:left w:val="nil"/>
          <w:bottom w:val="nil"/>
          <w:right w:val="nil"/>
          <w:between w:val="nil"/>
        </w:pBdr>
        <w:ind w:left="1440"/>
        <w:rPr>
          <w:rFonts w:ascii="Calibri" w:eastAsia="Calibri" w:hAnsi="Calibri" w:cs="Calibri"/>
        </w:rPr>
      </w:pPr>
      <w:r>
        <w:rPr>
          <w:rFonts w:ascii="Calibri" w:eastAsia="Calibri" w:hAnsi="Calibri" w:cs="Calibri"/>
        </w:rPr>
        <w:t xml:space="preserve">100 available points </w:t>
      </w:r>
    </w:p>
    <w:p w14:paraId="7B40C951" w14:textId="77777777" w:rsidR="00A528EC" w:rsidRDefault="00A528EC">
      <w:pPr>
        <w:pStyle w:val="Heading3"/>
        <w:ind w:left="1440" w:hanging="720"/>
        <w:jc w:val="left"/>
        <w:rPr>
          <w:rFonts w:ascii="Calibri" w:eastAsia="Calibri" w:hAnsi="Calibri" w:cs="Calibri"/>
        </w:rPr>
      </w:pPr>
      <w:bookmarkStart w:id="90" w:name="_heading=h.haapch" w:colFirst="0" w:colLast="0"/>
      <w:bookmarkEnd w:id="90"/>
    </w:p>
    <w:p w14:paraId="66B0F81D" w14:textId="77777777" w:rsidR="00A528EC" w:rsidRDefault="009A217B">
      <w:pPr>
        <w:widowControl/>
        <w:rPr>
          <w:rFonts w:ascii="Calibri" w:eastAsia="Calibri" w:hAnsi="Calibri" w:cs="Calibri"/>
        </w:rPr>
      </w:pPr>
      <w:r>
        <w:rPr>
          <w:rFonts w:ascii="Calibri" w:eastAsia="Calibri" w:hAnsi="Calibri" w:cs="Calibri"/>
        </w:rPr>
        <w:t>The Commissioner of IDOA or their designee will, in the exercise of their sole discretion, determine which proposal(s) offer the best means of servicing the interests of the State. The exercise of this discretion will be final.</w:t>
      </w:r>
    </w:p>
    <w:sectPr w:rsidR="00A528EC">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CFE9D" w14:textId="77777777" w:rsidR="0094110E" w:rsidRDefault="0094110E">
      <w:r>
        <w:separator/>
      </w:r>
    </w:p>
  </w:endnote>
  <w:endnote w:type="continuationSeparator" w:id="0">
    <w:p w14:paraId="4A212F7F" w14:textId="77777777" w:rsidR="0094110E" w:rsidRDefault="0094110E">
      <w:r>
        <w:continuationSeparator/>
      </w:r>
    </w:p>
  </w:endnote>
  <w:endnote w:type="continuationNotice" w:id="1">
    <w:p w14:paraId="74334068" w14:textId="77777777" w:rsidR="0094110E" w:rsidRDefault="00941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8749" w14:textId="77777777" w:rsidR="00A528EC" w:rsidRDefault="00A528EC">
    <w:pPr>
      <w:pBdr>
        <w:top w:val="nil"/>
        <w:left w:val="nil"/>
        <w:bottom w:val="nil"/>
        <w:right w:val="nil"/>
        <w:between w:val="nil"/>
      </w:pBdr>
      <w:tabs>
        <w:tab w:val="center" w:pos="4320"/>
        <w:tab w:val="right" w:pos="8640"/>
      </w:tabs>
      <w:jc w:val="center"/>
      <w:rPr>
        <w:rFonts w:eastAsia="Courier"/>
        <w:color w:val="000000"/>
      </w:rPr>
    </w:pPr>
  </w:p>
  <w:p w14:paraId="20BD9A1A" w14:textId="77777777" w:rsidR="00A528EC" w:rsidRDefault="00A528EC">
    <w:pPr>
      <w:pBdr>
        <w:top w:val="nil"/>
        <w:left w:val="nil"/>
        <w:bottom w:val="nil"/>
        <w:right w:val="nil"/>
        <w:between w:val="nil"/>
      </w:pBdr>
      <w:tabs>
        <w:tab w:val="center" w:pos="4320"/>
        <w:tab w:val="right" w:pos="8640"/>
      </w:tabs>
      <w:rPr>
        <w:rFonts w:eastAsia="Courie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C5BB" w14:textId="64391601" w:rsidR="00A528EC" w:rsidRDefault="009A217B">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463E80">
      <w:rPr>
        <w:rFonts w:ascii="Calibri" w:eastAsia="Calibri" w:hAnsi="Calibri" w:cs="Calibri"/>
        <w:b/>
        <w:noProof/>
        <w:color w:val="000000"/>
      </w:rPr>
      <w:t>2</w:t>
    </w:r>
    <w:r>
      <w:rPr>
        <w:rFonts w:ascii="Calibri" w:eastAsia="Calibri" w:hAnsi="Calibri" w:cs="Calibri"/>
        <w:b/>
        <w:color w:val="000000"/>
      </w:rPr>
      <w:fldChar w:fldCharType="end"/>
    </w:r>
    <w:r>
      <w:rPr>
        <w:rFonts w:ascii="Calibri" w:eastAsia="Calibri" w:hAnsi="Calibri" w:cs="Calibri"/>
        <w:color w:val="000000"/>
      </w:rPr>
      <w:t xml:space="preserve"> of </w:t>
    </w:r>
    <w:r>
      <w:rPr>
        <w:rFonts w:ascii="Calibri" w:eastAsia="Calibri" w:hAnsi="Calibri" w:cs="Calibri"/>
        <w:b/>
        <w:color w:val="000000"/>
      </w:rPr>
      <w:fldChar w:fldCharType="begin"/>
    </w:r>
    <w:r>
      <w:rPr>
        <w:rFonts w:ascii="Calibri" w:eastAsia="Calibri" w:hAnsi="Calibri" w:cs="Calibri"/>
        <w:b/>
        <w:color w:val="000000"/>
      </w:rPr>
      <w:instrText>NUMPAGES</w:instrText>
    </w:r>
    <w:r>
      <w:rPr>
        <w:rFonts w:ascii="Calibri" w:eastAsia="Calibri" w:hAnsi="Calibri" w:cs="Calibri"/>
        <w:b/>
        <w:color w:val="000000"/>
      </w:rPr>
      <w:fldChar w:fldCharType="separate"/>
    </w:r>
    <w:r w:rsidR="00463E80">
      <w:rPr>
        <w:rFonts w:ascii="Calibri" w:eastAsia="Calibri" w:hAnsi="Calibri" w:cs="Calibri"/>
        <w:b/>
        <w:noProof/>
        <w:color w:val="000000"/>
      </w:rPr>
      <w:t>22</w:t>
    </w:r>
    <w:r>
      <w:rPr>
        <w:rFonts w:ascii="Calibri" w:eastAsia="Calibri" w:hAnsi="Calibri" w:cs="Calibri"/>
        <w:b/>
        <w:color w:val="000000"/>
      </w:rPr>
      <w:fldChar w:fldCharType="end"/>
    </w:r>
  </w:p>
  <w:p w14:paraId="4B4D7232" w14:textId="77777777" w:rsidR="00A528EC" w:rsidRDefault="00A528EC">
    <w:pPr>
      <w:pBdr>
        <w:top w:val="nil"/>
        <w:left w:val="nil"/>
        <w:bottom w:val="nil"/>
        <w:right w:val="nil"/>
        <w:between w:val="nil"/>
      </w:pBdr>
      <w:tabs>
        <w:tab w:val="center" w:pos="4320"/>
        <w:tab w:val="right" w:pos="8640"/>
      </w:tabs>
      <w:rPr>
        <w:rFonts w:eastAsia="Courie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4F7CA9" w14:paraId="1FCFA98C" w14:textId="77777777" w:rsidTr="214F7CA9">
      <w:trPr>
        <w:trHeight w:val="300"/>
      </w:trPr>
      <w:tc>
        <w:tcPr>
          <w:tcW w:w="3120" w:type="dxa"/>
        </w:tcPr>
        <w:p w14:paraId="729E94D8" w14:textId="78BDD72B" w:rsidR="214F7CA9" w:rsidRDefault="214F7CA9" w:rsidP="214F7CA9">
          <w:pPr>
            <w:pStyle w:val="Header"/>
            <w:ind w:left="-115"/>
          </w:pPr>
        </w:p>
      </w:tc>
      <w:tc>
        <w:tcPr>
          <w:tcW w:w="3120" w:type="dxa"/>
        </w:tcPr>
        <w:p w14:paraId="6F6677E3" w14:textId="6EFBD4CF" w:rsidR="214F7CA9" w:rsidRDefault="214F7CA9" w:rsidP="214F7CA9">
          <w:pPr>
            <w:pStyle w:val="Header"/>
            <w:jc w:val="center"/>
          </w:pPr>
        </w:p>
      </w:tc>
      <w:tc>
        <w:tcPr>
          <w:tcW w:w="3120" w:type="dxa"/>
        </w:tcPr>
        <w:p w14:paraId="51D2C76F" w14:textId="41437632" w:rsidR="214F7CA9" w:rsidRDefault="214F7CA9" w:rsidP="214F7CA9">
          <w:pPr>
            <w:pStyle w:val="Header"/>
            <w:ind w:right="-115"/>
            <w:jc w:val="right"/>
          </w:pPr>
        </w:p>
      </w:tc>
    </w:tr>
  </w:tbl>
  <w:p w14:paraId="18CDCBD1" w14:textId="6615319E" w:rsidR="214F7CA9" w:rsidRDefault="214F7CA9" w:rsidP="214F7C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2A9C7" w14:textId="77777777" w:rsidR="0094110E" w:rsidRDefault="0094110E">
      <w:r>
        <w:separator/>
      </w:r>
    </w:p>
  </w:footnote>
  <w:footnote w:type="continuationSeparator" w:id="0">
    <w:p w14:paraId="5C447C87" w14:textId="77777777" w:rsidR="0094110E" w:rsidRDefault="0094110E">
      <w:r>
        <w:continuationSeparator/>
      </w:r>
    </w:p>
  </w:footnote>
  <w:footnote w:type="continuationNotice" w:id="1">
    <w:p w14:paraId="654B4676" w14:textId="77777777" w:rsidR="0094110E" w:rsidRDefault="0094110E"/>
  </w:footnote>
  <w:footnote w:id="2">
    <w:p w14:paraId="610D4795" w14:textId="77777777" w:rsidR="0048311E" w:rsidRDefault="0048311E" w:rsidP="0048311E">
      <w:pPr>
        <w:pStyle w:val="FootnoteText"/>
      </w:pPr>
      <w:r>
        <w:rPr>
          <w:rStyle w:val="FootnoteReference"/>
        </w:rPr>
        <w:footnoteRef/>
      </w:r>
      <w:r>
        <w:t xml:space="preserve"> 34 CFR 361.28 </w:t>
      </w:r>
      <w:hyperlink r:id="rId1" w:anchor="se34.2.361_128" w:history="1">
        <w:r w:rsidRPr="00075F27">
          <w:rPr>
            <w:rStyle w:val="Hyperlink"/>
          </w:rPr>
          <w:t>https://www.ecfr.gov/cgi-bin/text-idx?SID=54bf36ae92252be81cf9d643fcb46159&amp;mc=true&amp;node=pt34.2.361&amp;rgn=div5#se34.2.361_128</w:t>
        </w:r>
      </w:hyperlink>
    </w:p>
    <w:p w14:paraId="5580076E" w14:textId="77777777" w:rsidR="0048311E" w:rsidRDefault="0048311E" w:rsidP="0048311E">
      <w:pPr>
        <w:pStyle w:val="FootnoteText"/>
      </w:pPr>
    </w:p>
  </w:footnote>
  <w:footnote w:id="3">
    <w:p w14:paraId="09881628" w14:textId="77777777" w:rsidR="0048311E" w:rsidRDefault="0048311E" w:rsidP="0048311E">
      <w:pPr>
        <w:pStyle w:val="FootnoteText"/>
      </w:pPr>
      <w:r>
        <w:rPr>
          <w:rStyle w:val="FootnoteReference"/>
          <w:rFonts w:eastAsiaTheme="majorEastAsia"/>
        </w:rPr>
        <w:footnoteRef/>
      </w:r>
      <w:r>
        <w:t xml:space="preserve"> </w:t>
      </w:r>
      <w:hyperlink r:id="rId2" w:history="1">
        <w:r w:rsidRPr="00075F27">
          <w:rPr>
            <w:rStyle w:val="Hyperlink"/>
          </w:rPr>
          <w:t>https://www.lifecoursetools.com/</w:t>
        </w:r>
      </w:hyperlink>
    </w:p>
    <w:p w14:paraId="44C6BA7F" w14:textId="77777777" w:rsidR="0048311E" w:rsidRDefault="0048311E" w:rsidP="0048311E">
      <w:pPr>
        <w:pStyle w:val="FootnoteText"/>
      </w:pPr>
    </w:p>
    <w:p w14:paraId="16ED7C4C" w14:textId="77777777" w:rsidR="0048311E" w:rsidRDefault="0048311E" w:rsidP="0048311E">
      <w:pPr>
        <w:pStyle w:val="FootnoteText"/>
      </w:pPr>
    </w:p>
  </w:footnote>
  <w:footnote w:id="4">
    <w:p w14:paraId="0478D6CC" w14:textId="77777777" w:rsidR="00A528EC" w:rsidRDefault="009A217B">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Please note if the State elects to cancel the RFS, all submitted responses would remain confidential, until the replacement RFS is concluded, and an Award Recommendation made. </w:t>
      </w:r>
    </w:p>
  </w:footnote>
  <w:footnote w:id="5">
    <w:p w14:paraId="55E1A02D" w14:textId="1D15B99D" w:rsidR="00A528EC" w:rsidRDefault="009A217B">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w:t>
      </w:r>
      <w:r>
        <w:rPr>
          <w:rFonts w:eastAsia="Courie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4F7CA9" w14:paraId="5C054AD4" w14:textId="77777777" w:rsidTr="214F7CA9">
      <w:trPr>
        <w:trHeight w:val="300"/>
      </w:trPr>
      <w:tc>
        <w:tcPr>
          <w:tcW w:w="3120" w:type="dxa"/>
        </w:tcPr>
        <w:p w14:paraId="2008CA9A" w14:textId="6C8BC621" w:rsidR="214F7CA9" w:rsidRDefault="214F7CA9" w:rsidP="214F7CA9">
          <w:pPr>
            <w:pStyle w:val="Header"/>
            <w:ind w:left="-115"/>
          </w:pPr>
        </w:p>
      </w:tc>
      <w:tc>
        <w:tcPr>
          <w:tcW w:w="3120" w:type="dxa"/>
        </w:tcPr>
        <w:p w14:paraId="70090AF6" w14:textId="3FEE9C53" w:rsidR="214F7CA9" w:rsidRDefault="214F7CA9" w:rsidP="214F7CA9">
          <w:pPr>
            <w:pStyle w:val="Header"/>
            <w:jc w:val="center"/>
          </w:pPr>
        </w:p>
      </w:tc>
      <w:tc>
        <w:tcPr>
          <w:tcW w:w="3120" w:type="dxa"/>
        </w:tcPr>
        <w:p w14:paraId="7DAE6F47" w14:textId="77DECAD7" w:rsidR="214F7CA9" w:rsidRDefault="214F7CA9" w:rsidP="214F7CA9">
          <w:pPr>
            <w:pStyle w:val="Header"/>
            <w:ind w:right="-115"/>
            <w:jc w:val="right"/>
          </w:pPr>
        </w:p>
      </w:tc>
    </w:tr>
  </w:tbl>
  <w:p w14:paraId="5C60847E" w14:textId="5C92E128" w:rsidR="214F7CA9" w:rsidRDefault="214F7CA9" w:rsidP="214F7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2914"/>
    <w:multiLevelType w:val="multilevel"/>
    <w:tmpl w:val="FFFFFFFF"/>
    <w:lvl w:ilvl="0">
      <w:start w:val="1"/>
      <w:numFmt w:val="bullet"/>
      <w:lvlText w:val="●"/>
      <w:lvlJc w:val="left"/>
      <w:pPr>
        <w:ind w:left="675" w:hanging="675"/>
      </w:pPr>
      <w:rPr>
        <w:rFonts w:ascii="Noto Sans Symbols" w:eastAsia="Noto Sans Symbols" w:hAnsi="Noto Sans Symbols" w:cs="Noto Sans Symbols"/>
        <w:i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B524A9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5B16E6"/>
    <w:multiLevelType w:val="hybridMultilevel"/>
    <w:tmpl w:val="4130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890034"/>
    <w:multiLevelType w:val="multilevel"/>
    <w:tmpl w:val="FFFFFFFF"/>
    <w:lvl w:ilvl="0">
      <w:start w:val="1"/>
      <w:numFmt w:val="decimal"/>
      <w:lvlText w:val="%1"/>
      <w:lvlJc w:val="left"/>
      <w:pPr>
        <w:ind w:left="360" w:hanging="360"/>
      </w:pPr>
      <w:rPr>
        <w:color w:val="366091"/>
      </w:rPr>
    </w:lvl>
    <w:lvl w:ilvl="1">
      <w:start w:val="4"/>
      <w:numFmt w:val="decimal"/>
      <w:lvlText w:val="%1.%2"/>
      <w:lvlJc w:val="left"/>
      <w:pPr>
        <w:ind w:left="720" w:hanging="720"/>
      </w:pPr>
      <w:rPr>
        <w:b w:val="0"/>
        <w:color w:val="000000"/>
      </w:rPr>
    </w:lvl>
    <w:lvl w:ilvl="2">
      <w:start w:val="1"/>
      <w:numFmt w:val="decimal"/>
      <w:lvlText w:val="%1.%2.%3"/>
      <w:lvlJc w:val="left"/>
      <w:pPr>
        <w:ind w:left="720" w:hanging="720"/>
      </w:pPr>
      <w:rPr>
        <w:b w:val="0"/>
        <w:color w:val="000000"/>
      </w:rPr>
    </w:lvl>
    <w:lvl w:ilvl="3">
      <w:start w:val="1"/>
      <w:numFmt w:val="decimal"/>
      <w:lvlText w:val="%1.%2.%3.%4"/>
      <w:lvlJc w:val="left"/>
      <w:pPr>
        <w:ind w:left="1080" w:hanging="1080"/>
      </w:pPr>
      <w:rPr>
        <w:color w:val="366091"/>
      </w:rPr>
    </w:lvl>
    <w:lvl w:ilvl="4">
      <w:start w:val="1"/>
      <w:numFmt w:val="decimal"/>
      <w:lvlText w:val="%1.%2.%3.%4.%5"/>
      <w:lvlJc w:val="left"/>
      <w:pPr>
        <w:ind w:left="1080" w:hanging="1080"/>
      </w:pPr>
      <w:rPr>
        <w:color w:val="366091"/>
      </w:rPr>
    </w:lvl>
    <w:lvl w:ilvl="5">
      <w:start w:val="1"/>
      <w:numFmt w:val="decimal"/>
      <w:lvlText w:val="%1.%2.%3.%4.%5.%6"/>
      <w:lvlJc w:val="left"/>
      <w:pPr>
        <w:ind w:left="1440" w:hanging="1440"/>
      </w:pPr>
      <w:rPr>
        <w:color w:val="366091"/>
      </w:rPr>
    </w:lvl>
    <w:lvl w:ilvl="6">
      <w:start w:val="1"/>
      <w:numFmt w:val="decimal"/>
      <w:lvlText w:val="%1.%2.%3.%4.%5.%6.%7"/>
      <w:lvlJc w:val="left"/>
      <w:pPr>
        <w:ind w:left="1800" w:hanging="1800"/>
      </w:pPr>
      <w:rPr>
        <w:color w:val="366091"/>
      </w:rPr>
    </w:lvl>
    <w:lvl w:ilvl="7">
      <w:start w:val="1"/>
      <w:numFmt w:val="decimal"/>
      <w:lvlText w:val="%1.%2.%3.%4.%5.%6.%7.%8"/>
      <w:lvlJc w:val="left"/>
      <w:pPr>
        <w:ind w:left="1800" w:hanging="1800"/>
      </w:pPr>
      <w:rPr>
        <w:color w:val="366091"/>
      </w:rPr>
    </w:lvl>
    <w:lvl w:ilvl="8">
      <w:start w:val="1"/>
      <w:numFmt w:val="decimal"/>
      <w:lvlText w:val="%1.%2.%3.%4.%5.%6.%7.%8.%9"/>
      <w:lvlJc w:val="left"/>
      <w:pPr>
        <w:ind w:left="2160" w:hanging="2160"/>
      </w:pPr>
      <w:rPr>
        <w:color w:val="366091"/>
      </w:rPr>
    </w:lvl>
  </w:abstractNum>
  <w:abstractNum w:abstractNumId="4" w15:restartNumberingAfterBreak="0">
    <w:nsid w:val="2E89054D"/>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DE945C6"/>
    <w:multiLevelType w:val="multilevel"/>
    <w:tmpl w:val="FFFFFFFF"/>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6" w15:restartNumberingAfterBreak="0">
    <w:nsid w:val="42C37B31"/>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4F703A9"/>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F21AAC"/>
    <w:multiLevelType w:val="multilevel"/>
    <w:tmpl w:val="DBF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685D71"/>
    <w:multiLevelType w:val="hybridMultilevel"/>
    <w:tmpl w:val="1858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7B7EB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74DC799C"/>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6D33DC9"/>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78624F9"/>
    <w:multiLevelType w:val="hybridMultilevel"/>
    <w:tmpl w:val="465E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0431584">
    <w:abstractNumId w:val="3"/>
  </w:num>
  <w:num w:numId="2" w16cid:durableId="461117152">
    <w:abstractNumId w:val="15"/>
  </w:num>
  <w:num w:numId="3" w16cid:durableId="79908097">
    <w:abstractNumId w:val="7"/>
  </w:num>
  <w:num w:numId="4" w16cid:durableId="1619753530">
    <w:abstractNumId w:val="4"/>
  </w:num>
  <w:num w:numId="5" w16cid:durableId="422839014">
    <w:abstractNumId w:val="1"/>
  </w:num>
  <w:num w:numId="6" w16cid:durableId="2022663432">
    <w:abstractNumId w:val="0"/>
  </w:num>
  <w:num w:numId="7" w16cid:durableId="701441688">
    <w:abstractNumId w:val="6"/>
  </w:num>
  <w:num w:numId="8" w16cid:durableId="1602840474">
    <w:abstractNumId w:val="11"/>
  </w:num>
  <w:num w:numId="9" w16cid:durableId="1005936897">
    <w:abstractNumId w:val="5"/>
  </w:num>
  <w:num w:numId="10" w16cid:durableId="437063623">
    <w:abstractNumId w:val="14"/>
  </w:num>
  <w:num w:numId="11" w16cid:durableId="1571844559">
    <w:abstractNumId w:val="16"/>
  </w:num>
  <w:num w:numId="12" w16cid:durableId="1646665168">
    <w:abstractNumId w:val="10"/>
  </w:num>
  <w:num w:numId="13" w16cid:durableId="1954708100">
    <w:abstractNumId w:val="2"/>
  </w:num>
  <w:num w:numId="14" w16cid:durableId="1379016041">
    <w:abstractNumId w:val="8"/>
  </w:num>
  <w:num w:numId="15" w16cid:durableId="343047498">
    <w:abstractNumId w:val="13"/>
  </w:num>
  <w:num w:numId="16" w16cid:durableId="337345958">
    <w:abstractNumId w:val="9"/>
  </w:num>
  <w:num w:numId="17" w16cid:durableId="12177435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8EC"/>
    <w:rsid w:val="00022CB5"/>
    <w:rsid w:val="00034111"/>
    <w:rsid w:val="00090578"/>
    <w:rsid w:val="00125237"/>
    <w:rsid w:val="00141DD1"/>
    <w:rsid w:val="00147BE1"/>
    <w:rsid w:val="0017143D"/>
    <w:rsid w:val="00174577"/>
    <w:rsid w:val="001B5CF4"/>
    <w:rsid w:val="001D2DE3"/>
    <w:rsid w:val="001D4E17"/>
    <w:rsid w:val="001F16AB"/>
    <w:rsid w:val="001F5836"/>
    <w:rsid w:val="00217780"/>
    <w:rsid w:val="00247EA0"/>
    <w:rsid w:val="00281B4C"/>
    <w:rsid w:val="002C7D14"/>
    <w:rsid w:val="003015F9"/>
    <w:rsid w:val="00311897"/>
    <w:rsid w:val="0034482B"/>
    <w:rsid w:val="00364B7A"/>
    <w:rsid w:val="003E6B1F"/>
    <w:rsid w:val="00441F42"/>
    <w:rsid w:val="004561F0"/>
    <w:rsid w:val="00463E80"/>
    <w:rsid w:val="0048311E"/>
    <w:rsid w:val="00486C5A"/>
    <w:rsid w:val="00643D6E"/>
    <w:rsid w:val="006A0E2E"/>
    <w:rsid w:val="006D3D00"/>
    <w:rsid w:val="006D5107"/>
    <w:rsid w:val="00730C4F"/>
    <w:rsid w:val="007B0AFA"/>
    <w:rsid w:val="007C2124"/>
    <w:rsid w:val="007C3F23"/>
    <w:rsid w:val="007C68A2"/>
    <w:rsid w:val="007F447B"/>
    <w:rsid w:val="00822365"/>
    <w:rsid w:val="00836FEE"/>
    <w:rsid w:val="00862EFD"/>
    <w:rsid w:val="00887368"/>
    <w:rsid w:val="0094110E"/>
    <w:rsid w:val="00957A5D"/>
    <w:rsid w:val="009A217B"/>
    <w:rsid w:val="009B1456"/>
    <w:rsid w:val="009C4F70"/>
    <w:rsid w:val="00A27835"/>
    <w:rsid w:val="00A510D9"/>
    <w:rsid w:val="00A528EC"/>
    <w:rsid w:val="00AC2377"/>
    <w:rsid w:val="00C177C7"/>
    <w:rsid w:val="00C75257"/>
    <w:rsid w:val="00CA7619"/>
    <w:rsid w:val="00CC161A"/>
    <w:rsid w:val="00D07FAF"/>
    <w:rsid w:val="00D14446"/>
    <w:rsid w:val="00D3510C"/>
    <w:rsid w:val="00D464D3"/>
    <w:rsid w:val="00D76642"/>
    <w:rsid w:val="00D936AF"/>
    <w:rsid w:val="00DE5549"/>
    <w:rsid w:val="00E014CF"/>
    <w:rsid w:val="00E41C55"/>
    <w:rsid w:val="00E45D78"/>
    <w:rsid w:val="00E53FC1"/>
    <w:rsid w:val="00E80659"/>
    <w:rsid w:val="00E81557"/>
    <w:rsid w:val="00EB2D1B"/>
    <w:rsid w:val="00EC34A2"/>
    <w:rsid w:val="00F102CA"/>
    <w:rsid w:val="00F11948"/>
    <w:rsid w:val="00F73EBB"/>
    <w:rsid w:val="00FD34B7"/>
    <w:rsid w:val="02D24CC8"/>
    <w:rsid w:val="03406251"/>
    <w:rsid w:val="038B9C64"/>
    <w:rsid w:val="04A74E07"/>
    <w:rsid w:val="05C20535"/>
    <w:rsid w:val="07A5BDEB"/>
    <w:rsid w:val="07E8664C"/>
    <w:rsid w:val="118F9EE2"/>
    <w:rsid w:val="13ACD05F"/>
    <w:rsid w:val="1514D88B"/>
    <w:rsid w:val="15DA6FA8"/>
    <w:rsid w:val="16763C48"/>
    <w:rsid w:val="1CFE1C41"/>
    <w:rsid w:val="1D06C213"/>
    <w:rsid w:val="1DAF3C5B"/>
    <w:rsid w:val="1DBCED6E"/>
    <w:rsid w:val="1E99ECA2"/>
    <w:rsid w:val="2035BD03"/>
    <w:rsid w:val="214F7CA9"/>
    <w:rsid w:val="2447A20C"/>
    <w:rsid w:val="24593332"/>
    <w:rsid w:val="2554DB6E"/>
    <w:rsid w:val="269DD145"/>
    <w:rsid w:val="28BC01C1"/>
    <w:rsid w:val="2DDAFEBE"/>
    <w:rsid w:val="31129F80"/>
    <w:rsid w:val="34774482"/>
    <w:rsid w:val="3515BB1A"/>
    <w:rsid w:val="3525A0D3"/>
    <w:rsid w:val="36D59199"/>
    <w:rsid w:val="38548E14"/>
    <w:rsid w:val="3F5390A6"/>
    <w:rsid w:val="4101F220"/>
    <w:rsid w:val="482AAEBD"/>
    <w:rsid w:val="494F9E98"/>
    <w:rsid w:val="4B574026"/>
    <w:rsid w:val="4C406931"/>
    <w:rsid w:val="4C8FE52C"/>
    <w:rsid w:val="4CF31087"/>
    <w:rsid w:val="4FBEE01C"/>
    <w:rsid w:val="4FFD4F20"/>
    <w:rsid w:val="502EDC14"/>
    <w:rsid w:val="513B7757"/>
    <w:rsid w:val="52672DB5"/>
    <w:rsid w:val="52F680DE"/>
    <w:rsid w:val="539C29AE"/>
    <w:rsid w:val="541EDF84"/>
    <w:rsid w:val="5717926F"/>
    <w:rsid w:val="5C9961A6"/>
    <w:rsid w:val="64909D6B"/>
    <w:rsid w:val="651C33BC"/>
    <w:rsid w:val="671E0AF8"/>
    <w:rsid w:val="675D4F04"/>
    <w:rsid w:val="6A605703"/>
    <w:rsid w:val="6B9D105E"/>
    <w:rsid w:val="7216374E"/>
    <w:rsid w:val="7422CCC1"/>
    <w:rsid w:val="74460320"/>
    <w:rsid w:val="75800B0C"/>
    <w:rsid w:val="77F89B90"/>
    <w:rsid w:val="799D048D"/>
    <w:rsid w:val="7A2F9EFD"/>
    <w:rsid w:val="7B8A8205"/>
    <w:rsid w:val="7CB60B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D3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rPr>
      <w:rFonts w:eastAsia="Times New Roman"/>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4B2007"/>
    <w:pPr>
      <w:tabs>
        <w:tab w:val="left" w:pos="1440"/>
        <w:tab w:val="right" w:leader="dot" w:pos="9350"/>
      </w:tabs>
      <w:ind w:left="475"/>
    </w:pPr>
  </w:style>
  <w:style w:type="paragraph" w:styleId="TOC2">
    <w:name w:val="toc 2"/>
    <w:basedOn w:val="Normal"/>
    <w:next w:val="Normal"/>
    <w:autoRedefine/>
    <w:uiPriority w:val="39"/>
    <w:unhideWhenUsed/>
    <w:rsid w:val="00322B00"/>
    <w:pPr>
      <w:tabs>
        <w:tab w:val="left" w:pos="1540"/>
        <w:tab w:val="right" w:leader="dot" w:pos="9350"/>
      </w:tabs>
      <w:ind w:left="1440" w:hanging="1195"/>
    </w:pPr>
    <w:rPr>
      <w:rFonts w:asciiTheme="minorHAnsi" w:hAnsiTheme="minorHAnsi" w:cstheme="minorHAnsi"/>
      <w:noProof/>
      <w:sz w:val="22"/>
      <w:szCs w:val="18"/>
    </w:rPr>
  </w:style>
  <w:style w:type="paragraph" w:styleId="TOC1">
    <w:name w:val="toc 1"/>
    <w:basedOn w:val="Normal"/>
    <w:next w:val="Normal"/>
    <w:autoRedefine/>
    <w:uiPriority w:val="39"/>
    <w:unhideWhenUsed/>
    <w:rsid w:val="00DB7466"/>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eastAsia="Times New Roman"/>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deaton@idoa.in.gov" TargetMode="External"/><Relationship Id="rId18" Type="http://schemas.openxmlformats.org/officeDocument/2006/relationships/hyperlink" Target="https://teams.microsoft.com/l/meetup-join/19%3ameeting_ZWQ3MWI2MDctZTU3Yi00Njc4LWI0NzUtY2QwODU5YzBhNjky%40thread.v2/0?context=%7b%22Tid%22%3a%222199bfba-a409-4f13-b0c4-18b45933d88d%22%2c%22Oid%22%3a%2274c1d8e3-b1b9-444b-9896-d97001523cc2%22%7d"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idoareferences@idoa.in.gov" TargetMode="External"/><Relationship Id="rId7" Type="http://schemas.openxmlformats.org/officeDocument/2006/relationships/settings" Target="settings.xml"/><Relationship Id="rId12" Type="http://schemas.openxmlformats.org/officeDocument/2006/relationships/hyperlink" Target="https://www.in.gov/idoa/procurement/current-business-opportunities/" TargetMode="External"/><Relationship Id="rId17" Type="http://schemas.openxmlformats.org/officeDocument/2006/relationships/hyperlink" Target="http://www.in.gov/so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n.gov/idoa/procurement/supplier-resource-center/requirements-to-do-business-with-the-state/bidder-profile-registration/" TargetMode="External"/><Relationship Id="rId20" Type="http://schemas.openxmlformats.org/officeDocument/2006/relationships/hyperlink" Target="https://www.in.gov/idoa/files/ProcurementProtestPolicy.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n.gov/pac/informal/files/18-INF-06.pdf" TargetMode="External"/><Relationship Id="rId23" Type="http://schemas.openxmlformats.org/officeDocument/2006/relationships/hyperlink" Target="https://www.in.gov/idoa/procurement/supplier-resource-center/requirements-to-do-business-with-the-state/bidder-profile-registrat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doa/files/ProcurementProtestPolic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procurement/current-business-opportunities/" TargetMode="External"/><Relationship Id="rId22" Type="http://schemas.openxmlformats.org/officeDocument/2006/relationships/hyperlink" Target="http://www.in.gov/sos"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lifecoursetools.com/" TargetMode="External"/><Relationship Id="rId1" Type="http://schemas.openxmlformats.org/officeDocument/2006/relationships/hyperlink" Target="https://www.ecfr.gov/cgi-bin/text-idx?SID=54bf36ae92252be81cf9d643fcb46159&amp;mc=true&amp;node=pt34.2.361&amp;rgn=div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TV0hsa9FhcULyFj2ISAMmS30uA==">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3FA9B5-DFD8-4EC7-88B8-A01E399486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AB7067-9975-4D3D-BAF1-DB6E8D4F73ED}">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D31A8BD-86D8-48E3-9E65-ACEBE7C65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7537</Words>
  <Characters>42962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2023-12-14T18:46:00Z</dcterms:created>
  <dcterms:modified xsi:type="dcterms:W3CDTF">2023-12-14T18:53:00Z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y fmtid="{D5CDD505-2E9C-101B-9397-08002B2CF9AE}" pid="3" name="GrammarlyDocumentId">
    <vt:lpwstr>b362c0a0f6d7cf1202793d4c77de4ca53902c75d31c65a29fe43aeb62a075ff2</vt:lpwstr>
  </property>
</Properties>
</file>